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4E965B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85654">
              <w:t>release</w:t>
            </w:r>
            <w:r w:rsidR="00E0459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3"/>
        <w:gridCol w:w="6183"/>
      </w:tblGrid>
      <w:tr w:rsidR="00357C5E" w14:paraId="0C80D8BB" w14:textId="77777777" w:rsidTr="00E0459C">
        <w:tc>
          <w:tcPr>
            <w:tcW w:w="2833" w:type="dxa"/>
          </w:tcPr>
          <w:p w14:paraId="1A72A309" w14:textId="1E51C2A7" w:rsidR="00357C5E" w:rsidRDefault="00E0459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ED3CB9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610382">
              <w:rPr>
                <w:rFonts w:eastAsia="Times New Roman" w:cstheme="minorHAnsi"/>
                <w:color w:val="213430"/>
                <w:lang w:eastAsia="en-AU"/>
              </w:rPr>
              <w:t>01</w:t>
            </w:r>
          </w:p>
        </w:tc>
        <w:tc>
          <w:tcPr>
            <w:tcW w:w="6183" w:type="dxa"/>
          </w:tcPr>
          <w:p w14:paraId="3AE55F2B" w14:textId="310169C1" w:rsidR="00357C5E" w:rsidRDefault="00760340" w:rsidP="00357C5E">
            <w:pPr>
              <w:pStyle w:val="SIComponentTitle"/>
            </w:pPr>
            <w:r w:rsidRPr="00760340">
              <w:t>Separate offal</w:t>
            </w:r>
          </w:p>
        </w:tc>
      </w:tr>
      <w:tr w:rsidR="00320155" w14:paraId="2D165FAF" w14:textId="77777777" w:rsidTr="00E0459C">
        <w:tc>
          <w:tcPr>
            <w:tcW w:w="2833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183" w:type="dxa"/>
          </w:tcPr>
          <w:p w14:paraId="3838DFEB" w14:textId="77777777" w:rsidR="00760340" w:rsidRPr="00760340" w:rsidRDefault="00760340" w:rsidP="007603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60340">
              <w:rPr>
                <w:rStyle w:val="SITempText-Green"/>
                <w:color w:val="000000" w:themeColor="text1"/>
                <w:sz w:val="20"/>
              </w:rPr>
              <w:t>This unit describes the skills and knowledge required to separate offal into edible and inedible types (including pet meat). It also involves the identification of contamination and defects.</w:t>
            </w:r>
          </w:p>
          <w:p w14:paraId="1E5004D4" w14:textId="3A071DF5" w:rsidR="00760340" w:rsidRPr="00760340" w:rsidRDefault="00E0459C" w:rsidP="007603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096626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0D3AC9">
              <w:rPr>
                <w:rStyle w:val="SITempText-Green"/>
                <w:color w:val="000000" w:themeColor="text1"/>
                <w:sz w:val="20"/>
              </w:rPr>
              <w:t>meat processing premises.</w:t>
            </w:r>
            <w:r w:rsidR="00096626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15266F5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ED3CB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3D04DF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74E7EB" w:rsidR="00096626" w:rsidRDefault="0009662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E0459C" w14:paraId="5F2132B2" w14:textId="77777777" w:rsidTr="0089425B">
        <w:trPr>
          <w:trHeight w:val="371"/>
        </w:trPr>
        <w:tc>
          <w:tcPr>
            <w:tcW w:w="2833" w:type="dxa"/>
          </w:tcPr>
          <w:p w14:paraId="200766C1" w14:textId="3DCD06AB" w:rsidR="00E0459C" w:rsidRPr="00715042" w:rsidRDefault="00E0459C" w:rsidP="0089425B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183" w:type="dxa"/>
          </w:tcPr>
          <w:p w14:paraId="56FDBBF9" w14:textId="7D85ADF3" w:rsidR="00E0459C" w:rsidRPr="007A5DD5" w:rsidRDefault="00E0459C" w:rsidP="00E0459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E0459C" w14:paraId="66BDAD2D" w14:textId="77777777" w:rsidTr="00E0459C">
        <w:tc>
          <w:tcPr>
            <w:tcW w:w="2833" w:type="dxa"/>
          </w:tcPr>
          <w:p w14:paraId="0C734B63" w14:textId="6083E29D" w:rsidR="00E0459C" w:rsidRDefault="00E0459C" w:rsidP="00E0459C">
            <w:pPr>
              <w:pStyle w:val="SIText-Bold"/>
            </w:pPr>
            <w:r w:rsidRPr="00F33073">
              <w:t>Unit Sector</w:t>
            </w:r>
          </w:p>
        </w:tc>
        <w:tc>
          <w:tcPr>
            <w:tcW w:w="6183" w:type="dxa"/>
          </w:tcPr>
          <w:p w14:paraId="3E1FD867" w14:textId="0F7FF57E" w:rsidR="00E0459C" w:rsidRDefault="00ED3CB9" w:rsidP="00E0459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0395D" w14:paraId="1915290A" w14:textId="77777777" w:rsidTr="000F31BE">
        <w:tc>
          <w:tcPr>
            <w:tcW w:w="2689" w:type="dxa"/>
          </w:tcPr>
          <w:p w14:paraId="4CA92DE3" w14:textId="0C6F4FB2" w:rsidR="0060395D" w:rsidRDefault="0060395D" w:rsidP="0060395D">
            <w:pPr>
              <w:pStyle w:val="SIText"/>
            </w:pPr>
            <w:r>
              <w:t xml:space="preserve">1. </w:t>
            </w:r>
            <w:r w:rsidR="00E0459C">
              <w:t>Prepare for work</w:t>
            </w:r>
          </w:p>
        </w:tc>
        <w:tc>
          <w:tcPr>
            <w:tcW w:w="6327" w:type="dxa"/>
          </w:tcPr>
          <w:p w14:paraId="62F95AC2" w14:textId="4C1F3352" w:rsidR="00E0459C" w:rsidRDefault="00E0459C" w:rsidP="0060395D">
            <w:pPr>
              <w:pStyle w:val="SIText"/>
            </w:pPr>
            <w:r>
              <w:t>1.1 Identify work instructions for separating offal</w:t>
            </w:r>
          </w:p>
          <w:p w14:paraId="7CB5E968" w14:textId="2551226D" w:rsidR="0060395D" w:rsidRDefault="0060395D" w:rsidP="0060395D">
            <w:pPr>
              <w:pStyle w:val="SIText"/>
            </w:pPr>
            <w:r>
              <w:t>1.</w:t>
            </w:r>
            <w:r w:rsidR="00E0459C">
              <w:t xml:space="preserve">2 </w:t>
            </w:r>
            <w:r>
              <w:t>Identify different types of offal, including edible and inedible offal, according to workplace requirements</w:t>
            </w:r>
          </w:p>
          <w:p w14:paraId="56504FAA" w14:textId="3E151F2A" w:rsidR="00E0459C" w:rsidRDefault="00E0459C" w:rsidP="00E0459C">
            <w:pPr>
              <w:pStyle w:val="SIText"/>
            </w:pPr>
            <w:r>
              <w:t xml:space="preserve">1.3 Identify defects in offal, including </w:t>
            </w:r>
            <w:r w:rsidR="00096626">
              <w:t xml:space="preserve">abnormalities </w:t>
            </w:r>
            <w:r>
              <w:t>and contamination</w:t>
            </w:r>
          </w:p>
          <w:p w14:paraId="6B87DB13" w14:textId="0A900B3E" w:rsidR="00E0459C" w:rsidRDefault="00E0459C" w:rsidP="0060395D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36CB4E85" w14:textId="06986C36" w:rsidR="00AF3118" w:rsidRDefault="00AF3118" w:rsidP="0060395D">
            <w:pPr>
              <w:pStyle w:val="SIText"/>
            </w:pPr>
            <w:r>
              <w:t xml:space="preserve">1.5 Identify hygiene and </w:t>
            </w:r>
            <w:r w:rsidR="00FA2573">
              <w:t>sanitation</w:t>
            </w:r>
            <w:r>
              <w:t xml:space="preserve"> requirements for processing</w:t>
            </w:r>
          </w:p>
          <w:p w14:paraId="11523057" w14:textId="1C40C3B7" w:rsidR="00096626" w:rsidRDefault="00096626" w:rsidP="0060395D">
            <w:pPr>
              <w:pStyle w:val="SIText"/>
            </w:pPr>
            <w:r w:rsidRPr="00096626">
              <w:t>1.6 Identify inspection condemnation and pet food marks</w:t>
            </w:r>
            <w:r w:rsidR="005935D2">
              <w:t>,</w:t>
            </w:r>
            <w:r w:rsidRPr="00096626">
              <w:t xml:space="preserve"> and follow work instructions</w:t>
            </w:r>
          </w:p>
        </w:tc>
      </w:tr>
      <w:tr w:rsidR="0060395D" w14:paraId="2ED064FC" w14:textId="77777777" w:rsidTr="000F31BE">
        <w:tc>
          <w:tcPr>
            <w:tcW w:w="2689" w:type="dxa"/>
          </w:tcPr>
          <w:p w14:paraId="79D41D6C" w14:textId="34A2835E" w:rsidR="0060395D" w:rsidRDefault="0060395D" w:rsidP="0060395D">
            <w:pPr>
              <w:pStyle w:val="SIText"/>
            </w:pPr>
            <w:r>
              <w:t xml:space="preserve">2. </w:t>
            </w:r>
            <w:r w:rsidR="00AF3118">
              <w:t xml:space="preserve">Split </w:t>
            </w:r>
            <w:r>
              <w:t>offal into edible and inedible offal</w:t>
            </w:r>
          </w:p>
        </w:tc>
        <w:tc>
          <w:tcPr>
            <w:tcW w:w="6327" w:type="dxa"/>
          </w:tcPr>
          <w:p w14:paraId="289E1928" w14:textId="599689D5" w:rsidR="0060395D" w:rsidRDefault="0060395D" w:rsidP="0060395D">
            <w:pPr>
              <w:pStyle w:val="SIText"/>
            </w:pPr>
            <w:r>
              <w:t xml:space="preserve">2.1 Separate offal and sort into edible and inedible offal </w:t>
            </w:r>
            <w:r w:rsidR="00E0459C">
              <w:t>following</w:t>
            </w:r>
            <w:r>
              <w:t xml:space="preserve"> workplace requirements</w:t>
            </w:r>
          </w:p>
          <w:p w14:paraId="5437D6E4" w14:textId="10DB594F" w:rsidR="0060395D" w:rsidRDefault="0060395D" w:rsidP="0060395D">
            <w:pPr>
              <w:pStyle w:val="SIText"/>
            </w:pPr>
            <w:r>
              <w:t>2.2 Identify offal that is fit for human consumption</w:t>
            </w:r>
            <w:r w:rsidR="00096626">
              <w:t xml:space="preserve">, </w:t>
            </w:r>
            <w:r>
              <w:t>where applicable</w:t>
            </w:r>
            <w:r w:rsidR="00096626">
              <w:t>,</w:t>
            </w:r>
            <w:r>
              <w:t xml:space="preserve"> and pass to appropriate area for processing </w:t>
            </w:r>
          </w:p>
          <w:p w14:paraId="6F68ABD0" w14:textId="66C623A0" w:rsidR="00096626" w:rsidRDefault="00096626" w:rsidP="0060395D">
            <w:pPr>
              <w:pStyle w:val="SIText"/>
            </w:pPr>
            <w:r>
              <w:t>2</w:t>
            </w:r>
            <w:r w:rsidRPr="00096626">
              <w:t xml:space="preserve">.3 Remove aorta prior to removal of fat from around heart, </w:t>
            </w:r>
            <w:proofErr w:type="gramStart"/>
            <w:r w:rsidRPr="00096626">
              <w:t>where</w:t>
            </w:r>
            <w:proofErr w:type="gramEnd"/>
            <w:r w:rsidRPr="00096626">
              <w:t xml:space="preserve"> part of work instructions</w:t>
            </w:r>
          </w:p>
          <w:p w14:paraId="0D266C58" w14:textId="55D146B9" w:rsidR="00802AEB" w:rsidRDefault="00802AEB" w:rsidP="0060395D">
            <w:pPr>
              <w:pStyle w:val="SIText"/>
            </w:pPr>
            <w:r>
              <w:lastRenderedPageBreak/>
              <w:t>2</w:t>
            </w:r>
            <w:r w:rsidRPr="00802AEB">
              <w:t xml:space="preserve">.4 Trim connective tissue from thick and thin skirts, </w:t>
            </w:r>
            <w:proofErr w:type="gramStart"/>
            <w:r w:rsidRPr="00802AEB">
              <w:t>where</w:t>
            </w:r>
            <w:proofErr w:type="gramEnd"/>
            <w:r w:rsidRPr="00802AEB">
              <w:t xml:space="preserve"> part of work instructions</w:t>
            </w:r>
          </w:p>
          <w:p w14:paraId="4368CF47" w14:textId="49FDE9AA" w:rsidR="00AF3118" w:rsidRDefault="00AF3118" w:rsidP="0089425B">
            <w:pPr>
              <w:pStyle w:val="SIText"/>
            </w:pPr>
            <w:r>
              <w:t>2.</w:t>
            </w:r>
            <w:r w:rsidR="00802AEB">
              <w:t>5</w:t>
            </w:r>
            <w:r w:rsidR="00096626">
              <w:t xml:space="preserve"> </w:t>
            </w:r>
            <w:r>
              <w:t>Handle offal to avoid bile, ingesta, excreta or content contamination</w:t>
            </w:r>
          </w:p>
          <w:p w14:paraId="7D3BCDFA" w14:textId="41A53412" w:rsidR="0060395D" w:rsidRDefault="0060395D" w:rsidP="0060395D">
            <w:pPr>
              <w:pStyle w:val="SIText"/>
            </w:pPr>
            <w:r>
              <w:t>2.</w:t>
            </w:r>
            <w:r w:rsidR="00802AEB">
              <w:t>6</w:t>
            </w:r>
            <w:r w:rsidR="00096626">
              <w:t xml:space="preserve"> </w:t>
            </w:r>
            <w:r>
              <w:t>Separate gallbladder from liver</w:t>
            </w:r>
          </w:p>
          <w:p w14:paraId="0ED9F677" w14:textId="0E01E8E7" w:rsidR="0031332A" w:rsidRDefault="0031332A" w:rsidP="0060395D">
            <w:pPr>
              <w:pStyle w:val="SIText"/>
            </w:pPr>
            <w:r>
              <w:t>2.</w:t>
            </w:r>
            <w:r w:rsidR="00802AEB">
              <w:t>7</w:t>
            </w:r>
            <w:r w:rsidR="00096626">
              <w:t xml:space="preserve"> </w:t>
            </w:r>
            <w:r>
              <w:t>Trim offal fat</w:t>
            </w:r>
            <w:r w:rsidR="00AD3FBC">
              <w:t xml:space="preserve"> where required</w:t>
            </w:r>
          </w:p>
          <w:p w14:paraId="689619B3" w14:textId="49C2CAB2" w:rsidR="0060395D" w:rsidRDefault="0060395D" w:rsidP="0060395D">
            <w:pPr>
              <w:pStyle w:val="SIText"/>
            </w:pPr>
            <w:r>
              <w:t>2.</w:t>
            </w:r>
            <w:r w:rsidR="00802AEB">
              <w:t xml:space="preserve">8 </w:t>
            </w:r>
            <w:r>
              <w:t xml:space="preserve">Identify condemned offal </w:t>
            </w:r>
            <w:r w:rsidR="00E0459C">
              <w:t>following</w:t>
            </w:r>
            <w:r>
              <w:t xml:space="preserve"> inspection brands or marking</w:t>
            </w:r>
          </w:p>
          <w:p w14:paraId="5979C03A" w14:textId="46C87F25" w:rsidR="00AF3118" w:rsidRDefault="0060395D" w:rsidP="00AF3118">
            <w:pPr>
              <w:pStyle w:val="SIText"/>
            </w:pPr>
            <w:r>
              <w:t>2.</w:t>
            </w:r>
            <w:r w:rsidR="00802AEB">
              <w:t xml:space="preserve">9 </w:t>
            </w:r>
            <w:r>
              <w:t xml:space="preserve">Place offal in chutes or bins </w:t>
            </w:r>
            <w:r w:rsidR="00E0459C">
              <w:t>for further processing or disposal</w:t>
            </w:r>
          </w:p>
        </w:tc>
      </w:tr>
    </w:tbl>
    <w:p w14:paraId="4822C48B" w14:textId="77777777" w:rsidR="008A78BD" w:rsidRDefault="008A78BD" w:rsidP="008A78BD">
      <w:pPr>
        <w:rPr>
          <w:ins w:id="0" w:author="Jenni Oldfield" w:date="2025-11-12T11:34:00Z" w16du:dateUtc="2025-11-12T00:3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A78BD" w:rsidRPr="00C32CE5" w:rsidDel="003A4B09" w14:paraId="5210A7C2" w14:textId="2B7CFCEC" w:rsidTr="0020652E">
        <w:trPr>
          <w:ins w:id="1" w:author="Jenni Oldfield" w:date="2025-11-12T11:34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AE28F" w14:textId="7D82F27A" w:rsidR="008A78BD" w:rsidRPr="00C32CE5" w:rsidDel="003A4B09" w:rsidRDefault="008A78BD" w:rsidP="0020652E">
            <w:pPr>
              <w:spacing w:after="160" w:line="259" w:lineRule="auto"/>
              <w:rPr>
                <w:ins w:id="2" w:author="Jenni Oldfield" w:date="2025-11-12T11:34:00Z" w16du:dateUtc="2025-11-12T00:34:00Z"/>
                <w:moveFrom w:id="3" w:author="Lucinda O'Brien" w:date="2025-11-13T10:31:00Z" w16du:dateUtc="2025-11-12T23:31:00Z"/>
                <w:b/>
              </w:rPr>
            </w:pPr>
            <w:moveFromRangeStart w:id="4" w:author="Lucinda O'Brien" w:date="2025-11-13T10:31:00Z" w:name="move213922296"/>
            <w:moveFrom w:id="5" w:author="Lucinda O'Brien" w:date="2025-11-13T10:31:00Z" w16du:dateUtc="2025-11-12T23:31:00Z">
              <w:ins w:id="6" w:author="Jenni Oldfield" w:date="2025-11-12T11:34:00Z" w16du:dateUtc="2025-11-12T00:34:00Z">
                <w:r w:rsidRPr="00C32CE5" w:rsidDel="003A4B09">
                  <w:rPr>
                    <w:b/>
                  </w:rPr>
                  <w:t xml:space="preserve">Range </w:t>
                </w:r>
                <w:r w:rsidDel="003A4B09">
                  <w:rPr>
                    <w:b/>
                  </w:rPr>
                  <w:t>o</w:t>
                </w:r>
                <w:r w:rsidRPr="00C32CE5" w:rsidDel="003A4B09">
                  <w:rPr>
                    <w:b/>
                  </w:rPr>
                  <w:t>f Conditions</w:t>
                </w:r>
              </w:ins>
            </w:moveFrom>
          </w:p>
          <w:p w14:paraId="00326E88" w14:textId="1AB9E8C9" w:rsidR="008A78BD" w:rsidRPr="002D6693" w:rsidDel="003A4B09" w:rsidRDefault="008A78BD" w:rsidP="0020652E">
            <w:pPr>
              <w:pStyle w:val="SIText-Italics"/>
              <w:rPr>
                <w:ins w:id="7" w:author="Jenni Oldfield" w:date="2025-11-12T11:34:00Z" w16du:dateUtc="2025-11-12T00:34:00Z"/>
                <w:moveFrom w:id="8" w:author="Lucinda O'Brien" w:date="2025-11-13T10:31:00Z" w16du:dateUtc="2025-11-12T23:31:00Z"/>
              </w:rPr>
            </w:pPr>
            <w:moveFrom w:id="9" w:author="Lucinda O'Brien" w:date="2025-11-13T10:31:00Z" w16du:dateUtc="2025-11-12T23:31:00Z">
              <w:ins w:id="10" w:author="Jenni Oldfield" w:date="2025-11-12T11:34:00Z" w16du:dateUtc="2025-11-12T00:34:00Z">
                <w:r w:rsidRPr="002D6693" w:rsidDel="003A4B09">
                  <w:t xml:space="preserve">This section specifies different work environments and conditions </w:t>
                </w:r>
                <w:r w:rsidDel="003A4B09">
                  <w:t>in which the task may be performed</w:t>
                </w:r>
                <w:r w:rsidRPr="002D6693" w:rsidDel="003A4B09">
                  <w:t xml:space="preserve">. </w:t>
                </w:r>
              </w:ins>
            </w:moveFrom>
          </w:p>
          <w:p w14:paraId="29C6FE25" w14:textId="7FB05A16" w:rsidR="008A78BD" w:rsidRPr="00C32CE5" w:rsidDel="003A4B09" w:rsidRDefault="008A78BD" w:rsidP="0020652E">
            <w:pPr>
              <w:pStyle w:val="SIText-Italics"/>
              <w:rPr>
                <w:ins w:id="11" w:author="Jenni Oldfield" w:date="2025-11-12T11:34:00Z" w16du:dateUtc="2025-11-12T00:34:00Z"/>
                <w:moveFrom w:id="12" w:author="Lucinda O'Brien" w:date="2025-11-13T10:31:00Z" w16du:dateUtc="2025-11-12T23:31:00Z"/>
              </w:rPr>
            </w:pPr>
            <w:moveFrom w:id="13" w:author="Lucinda O'Brien" w:date="2025-11-13T10:31:00Z" w16du:dateUtc="2025-11-12T23:31:00Z">
              <w:ins w:id="14" w:author="Jenni Oldfield" w:date="2025-11-12T11:34:00Z" w16du:dateUtc="2025-11-12T00:34:00Z">
                <w:r w:rsidRPr="002D6693" w:rsidDel="003A4B09">
                  <w:t xml:space="preserve">This unit must be delivered in one of the following </w:t>
                </w:r>
                <w:r w:rsidDel="003A4B09">
                  <w:t>registered meat processing wor</w:t>
                </w:r>
                <w:r w:rsidRPr="002D6693" w:rsidDel="003A4B09">
                  <w:t>k environments.</w:t>
                </w:r>
              </w:ins>
            </w:moveFrom>
          </w:p>
        </w:tc>
      </w:tr>
      <w:tr w:rsidR="008A78BD" w:rsidRPr="00C32CE5" w:rsidDel="003A4B09" w14:paraId="638EB911" w14:textId="200328DD" w:rsidTr="0020652E">
        <w:trPr>
          <w:ins w:id="15" w:author="Jenni Oldfield" w:date="2025-11-12T11:3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AF4A" w14:textId="1149C3BC" w:rsidR="008A78BD" w:rsidRPr="00C32CE5" w:rsidDel="003A4B09" w:rsidRDefault="008A78BD" w:rsidP="0020652E">
            <w:pPr>
              <w:pStyle w:val="SIText"/>
              <w:rPr>
                <w:ins w:id="16" w:author="Jenni Oldfield" w:date="2025-11-12T11:34:00Z" w16du:dateUtc="2025-11-12T00:34:00Z"/>
                <w:moveFrom w:id="17" w:author="Lucinda O'Brien" w:date="2025-11-13T10:31:00Z" w16du:dateUtc="2025-11-12T23:31:00Z"/>
              </w:rPr>
            </w:pPr>
            <w:moveFrom w:id="18" w:author="Lucinda O'Brien" w:date="2025-11-13T10:31:00Z" w16du:dateUtc="2025-11-12T23:31:00Z">
              <w:ins w:id="19" w:author="Jenni Oldfield" w:date="2025-11-12T11:34:00Z" w16du:dateUtc="2025-11-12T00:34:00Z">
                <w:r w:rsidRPr="00C32CE5" w:rsidDel="003A4B09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A6B8" w14:textId="10D60665" w:rsidR="008A78BD" w:rsidRPr="00C32CE5" w:rsidDel="003A4B09" w:rsidRDefault="008A78BD" w:rsidP="0020652E">
            <w:pPr>
              <w:pStyle w:val="SIBulletList1"/>
              <w:rPr>
                <w:ins w:id="20" w:author="Jenni Oldfield" w:date="2025-11-12T11:34:00Z" w16du:dateUtc="2025-11-12T00:34:00Z"/>
                <w:moveFrom w:id="21" w:author="Lucinda O'Brien" w:date="2025-11-13T10:31:00Z" w16du:dateUtc="2025-11-12T23:31:00Z"/>
              </w:rPr>
            </w:pPr>
            <w:moveFrom w:id="22" w:author="Lucinda O'Brien" w:date="2025-11-13T10:31:00Z" w16du:dateUtc="2025-11-12T23:31:00Z">
              <w:ins w:id="23" w:author="Jenni Oldfield" w:date="2025-11-12T11:34:00Z" w16du:dateUtc="2025-11-12T00:34:00Z">
                <w:r w:rsidRPr="00C32CE5" w:rsidDel="003A4B09">
                  <w:t xml:space="preserve">operating fewer than four days a week with a small throughput for one or more, small or large, species, or </w:t>
                </w:r>
              </w:ins>
            </w:moveFrom>
          </w:p>
          <w:p w14:paraId="1C75857C" w14:textId="4C8EDEB8" w:rsidR="008A78BD" w:rsidRPr="00C32CE5" w:rsidDel="003A4B09" w:rsidRDefault="008A78BD" w:rsidP="0020652E">
            <w:pPr>
              <w:pStyle w:val="SIBulletList1"/>
              <w:rPr>
                <w:ins w:id="24" w:author="Jenni Oldfield" w:date="2025-11-12T11:34:00Z" w16du:dateUtc="2025-11-12T00:34:00Z"/>
                <w:moveFrom w:id="25" w:author="Lucinda O'Brien" w:date="2025-11-13T10:31:00Z" w16du:dateUtc="2025-11-12T23:31:00Z"/>
                <w:i/>
              </w:rPr>
            </w:pPr>
            <w:moveFrom w:id="26" w:author="Lucinda O'Brien" w:date="2025-11-13T10:31:00Z" w16du:dateUtc="2025-11-12T23:31:00Z">
              <w:ins w:id="27" w:author="Jenni Oldfield" w:date="2025-11-12T11:34:00Z" w16du:dateUtc="2025-11-12T00:34:00Z">
                <w:r w:rsidRPr="00C32CE5" w:rsidDel="003A4B09">
                  <w:t>employing fewer than four workers on the processing floor</w:t>
                </w:r>
              </w:ins>
            </w:moveFrom>
          </w:p>
        </w:tc>
      </w:tr>
      <w:tr w:rsidR="008A78BD" w:rsidRPr="00C32CE5" w:rsidDel="003A4B09" w14:paraId="31CC7D30" w14:textId="1594A801" w:rsidTr="0020652E">
        <w:trPr>
          <w:ins w:id="28" w:author="Jenni Oldfield" w:date="2025-11-12T11:3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A4E7" w14:textId="1A04DAEA" w:rsidR="008A78BD" w:rsidRPr="00C32CE5" w:rsidDel="003A4B09" w:rsidRDefault="008A78BD" w:rsidP="0020652E">
            <w:pPr>
              <w:pStyle w:val="SIText"/>
              <w:rPr>
                <w:ins w:id="29" w:author="Jenni Oldfield" w:date="2025-11-12T11:34:00Z" w16du:dateUtc="2025-11-12T00:34:00Z"/>
                <w:moveFrom w:id="30" w:author="Lucinda O'Brien" w:date="2025-11-13T10:31:00Z" w16du:dateUtc="2025-11-12T23:31:00Z"/>
              </w:rPr>
            </w:pPr>
            <w:moveFrom w:id="31" w:author="Lucinda O'Brien" w:date="2025-11-13T10:31:00Z" w16du:dateUtc="2025-11-12T23:31:00Z">
              <w:ins w:id="32" w:author="Jenni Oldfield" w:date="2025-11-12T11:34:00Z" w16du:dateUtc="2025-11-12T00:34:00Z">
                <w:r w:rsidRPr="00C32CE5" w:rsidDel="003A4B09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290E" w14:textId="3EB3FDCB" w:rsidR="008A78BD" w:rsidRPr="00C32CE5" w:rsidDel="003A4B09" w:rsidRDefault="008A78BD" w:rsidP="0020652E">
            <w:pPr>
              <w:pStyle w:val="SIBulletList1"/>
              <w:rPr>
                <w:ins w:id="33" w:author="Jenni Oldfield" w:date="2025-11-12T11:34:00Z" w16du:dateUtc="2025-11-12T00:34:00Z"/>
                <w:moveFrom w:id="34" w:author="Lucinda O'Brien" w:date="2025-11-13T10:31:00Z" w16du:dateUtc="2025-11-12T23:31:00Z"/>
              </w:rPr>
            </w:pPr>
            <w:moveFrom w:id="35" w:author="Lucinda O'Brien" w:date="2025-11-13T10:31:00Z" w16du:dateUtc="2025-11-12T23:31:00Z">
              <w:ins w:id="36" w:author="Jenni Oldfield" w:date="2025-11-12T11:34:00Z" w16du:dateUtc="2025-11-12T00:34:00Z">
                <w:r w:rsidRPr="00C32CE5" w:rsidDel="003A4B09">
                  <w:t xml:space="preserve">operating more than four days a week with a throughput for one or more, small or large, species, or </w:t>
                </w:r>
              </w:ins>
            </w:moveFrom>
          </w:p>
          <w:p w14:paraId="6DD8D0BB" w14:textId="4437390E" w:rsidR="008A78BD" w:rsidRPr="00C32CE5" w:rsidDel="003A4B09" w:rsidRDefault="008A78BD" w:rsidP="0020652E">
            <w:pPr>
              <w:pStyle w:val="SIBulletList1"/>
              <w:rPr>
                <w:ins w:id="37" w:author="Jenni Oldfield" w:date="2025-11-12T11:34:00Z" w16du:dateUtc="2025-11-12T00:34:00Z"/>
                <w:moveFrom w:id="38" w:author="Lucinda O'Brien" w:date="2025-11-13T10:31:00Z" w16du:dateUtc="2025-11-12T23:31:00Z"/>
              </w:rPr>
            </w:pPr>
            <w:moveFrom w:id="39" w:author="Lucinda O'Brien" w:date="2025-11-13T10:31:00Z" w16du:dateUtc="2025-11-12T23:31:00Z">
              <w:ins w:id="40" w:author="Jenni Oldfield" w:date="2025-11-12T11:34:00Z" w16du:dateUtc="2025-11-12T00:34:00Z">
                <w:r w:rsidRPr="00C32CE5" w:rsidDel="003A4B09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3118" w14:paraId="09B26D8C" w14:textId="77777777" w:rsidTr="000F31BE">
        <w:tc>
          <w:tcPr>
            <w:tcW w:w="2689" w:type="dxa"/>
          </w:tcPr>
          <w:p w14:paraId="1FBD352F" w14:textId="6814A6AA" w:rsidR="00AF3118" w:rsidRPr="00042300" w:rsidRDefault="00AF3118" w:rsidP="00AF311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B4ABF44" w:rsidR="00AF3118" w:rsidRPr="00042300" w:rsidRDefault="00AF3118" w:rsidP="00AF3118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AF3118" w14:paraId="44C5474C" w14:textId="77777777" w:rsidTr="000F31BE">
        <w:tc>
          <w:tcPr>
            <w:tcW w:w="2689" w:type="dxa"/>
          </w:tcPr>
          <w:p w14:paraId="577F0A9B" w14:textId="7D98890A" w:rsidR="00AF3118" w:rsidRPr="00042300" w:rsidRDefault="00AF3118" w:rsidP="00AF311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046ED44" w14:textId="77777777" w:rsidR="00AF3118" w:rsidRDefault="00AF3118" w:rsidP="00AF3118">
            <w:pPr>
              <w:pStyle w:val="SIBulletList1"/>
            </w:pPr>
            <w:r>
              <w:t xml:space="preserve">Interact with team members </w:t>
            </w:r>
            <w:r w:rsidR="0031332A">
              <w:t xml:space="preserve">and/or supervisor </w:t>
            </w:r>
            <w:r>
              <w:t>to ensure flow of work is maintained</w:t>
            </w:r>
          </w:p>
          <w:p w14:paraId="3FC6B2C7" w14:textId="047DDA45" w:rsidR="00ED3CB9" w:rsidRPr="00042300" w:rsidRDefault="00ED3CB9" w:rsidP="00AF3118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31:00Z" w16du:dateUtc="2025-11-12T23:31:00Z"/>
        </w:rPr>
      </w:pPr>
    </w:p>
    <w:tbl>
      <w:tblPr>
        <w:tblStyle w:val="TableGrid"/>
        <w:tblpPr w:leftFromText="180" w:rightFromText="180" w:vertAnchor="text" w:horzAnchor="margin" w:tblpY="-7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A4B09" w:rsidRPr="00C32CE5" w14:paraId="4102B08F" w14:textId="77777777" w:rsidTr="003A4B09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E0A5" w14:textId="77777777" w:rsidR="003A4B09" w:rsidRPr="00C32CE5" w:rsidRDefault="003A4B09" w:rsidP="003A4B09">
            <w:pPr>
              <w:spacing w:after="160" w:line="259" w:lineRule="auto"/>
              <w:rPr>
                <w:moveTo w:id="42" w:author="Lucinda O'Brien" w:date="2025-11-13T10:31:00Z" w16du:dateUtc="2025-11-12T23:31:00Z"/>
                <w:b/>
              </w:rPr>
            </w:pPr>
            <w:moveToRangeStart w:id="43" w:author="Lucinda O'Brien" w:date="2025-11-13T10:31:00Z" w:name="move213922296"/>
            <w:moveTo w:id="44" w:author="Lucinda O'Brien" w:date="2025-11-13T10:31:00Z" w16du:dateUtc="2025-11-12T23:31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09FC8D8" w14:textId="77777777" w:rsidR="003A4B09" w:rsidRPr="002D6693" w:rsidRDefault="003A4B09" w:rsidP="003A4B09">
            <w:pPr>
              <w:pStyle w:val="SIText-Italics"/>
              <w:rPr>
                <w:moveTo w:id="45" w:author="Lucinda O'Brien" w:date="2025-11-13T10:31:00Z" w16du:dateUtc="2025-11-12T23:31:00Z"/>
              </w:rPr>
            </w:pPr>
            <w:moveTo w:id="46" w:author="Lucinda O'Brien" w:date="2025-11-13T10:31:00Z" w16du:dateUtc="2025-11-12T23:31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CE8FB6F" w14:textId="77777777" w:rsidR="003A4B09" w:rsidRPr="00C32CE5" w:rsidRDefault="003A4B09" w:rsidP="003A4B09">
            <w:pPr>
              <w:pStyle w:val="SIText-Italics"/>
              <w:rPr>
                <w:moveTo w:id="47" w:author="Lucinda O'Brien" w:date="2025-11-13T10:31:00Z" w16du:dateUtc="2025-11-12T23:31:00Z"/>
              </w:rPr>
            </w:pPr>
            <w:moveTo w:id="48" w:author="Lucinda O'Brien" w:date="2025-11-13T10:31:00Z" w16du:dateUtc="2025-11-12T23:31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3A4B09" w:rsidRPr="00C32CE5" w14:paraId="1128D4C3" w14:textId="77777777" w:rsidTr="003A4B0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C32B2" w14:textId="77777777" w:rsidR="003A4B09" w:rsidRPr="00C32CE5" w:rsidRDefault="003A4B09" w:rsidP="003A4B09">
            <w:pPr>
              <w:pStyle w:val="SIText"/>
              <w:rPr>
                <w:moveTo w:id="49" w:author="Lucinda O'Brien" w:date="2025-11-13T10:31:00Z" w16du:dateUtc="2025-11-12T23:31:00Z"/>
              </w:rPr>
            </w:pPr>
            <w:moveTo w:id="50" w:author="Lucinda O'Brien" w:date="2025-11-13T10:31:00Z" w16du:dateUtc="2025-11-12T23:31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9AD9" w14:textId="77777777" w:rsidR="003A4B09" w:rsidRPr="00C32CE5" w:rsidRDefault="003A4B09" w:rsidP="003A4B09">
            <w:pPr>
              <w:pStyle w:val="SIBulletList1"/>
              <w:rPr>
                <w:moveTo w:id="51" w:author="Lucinda O'Brien" w:date="2025-11-13T10:31:00Z" w16du:dateUtc="2025-11-12T23:31:00Z"/>
              </w:rPr>
            </w:pPr>
            <w:moveTo w:id="52" w:author="Lucinda O'Brien" w:date="2025-11-13T10:31:00Z" w16du:dateUtc="2025-11-12T23:31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184E5BEA" w14:textId="77777777" w:rsidR="003A4B09" w:rsidRPr="00C32CE5" w:rsidRDefault="003A4B09" w:rsidP="003A4B09">
            <w:pPr>
              <w:pStyle w:val="SIBulletList1"/>
              <w:rPr>
                <w:moveTo w:id="53" w:author="Lucinda O'Brien" w:date="2025-11-13T10:31:00Z" w16du:dateUtc="2025-11-12T23:31:00Z"/>
                <w:i/>
              </w:rPr>
            </w:pPr>
            <w:moveTo w:id="54" w:author="Lucinda O'Brien" w:date="2025-11-13T10:31:00Z" w16du:dateUtc="2025-11-12T23:31:00Z">
              <w:r w:rsidRPr="00C32CE5">
                <w:t>employing fewer than four workers on the processing floor</w:t>
              </w:r>
            </w:moveTo>
          </w:p>
        </w:tc>
      </w:tr>
      <w:tr w:rsidR="003A4B09" w:rsidRPr="00C32CE5" w14:paraId="4DEE2848" w14:textId="77777777" w:rsidTr="003A4B0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EB85" w14:textId="77777777" w:rsidR="003A4B09" w:rsidRPr="00C32CE5" w:rsidRDefault="003A4B09" w:rsidP="003A4B09">
            <w:pPr>
              <w:pStyle w:val="SIText"/>
              <w:rPr>
                <w:moveTo w:id="55" w:author="Lucinda O'Brien" w:date="2025-11-13T10:31:00Z" w16du:dateUtc="2025-11-12T23:31:00Z"/>
              </w:rPr>
            </w:pPr>
            <w:moveTo w:id="56" w:author="Lucinda O'Brien" w:date="2025-11-13T10:31:00Z" w16du:dateUtc="2025-11-12T23:31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62D5F" w14:textId="77777777" w:rsidR="003A4B09" w:rsidRPr="00C32CE5" w:rsidRDefault="003A4B09" w:rsidP="003A4B09">
            <w:pPr>
              <w:pStyle w:val="SIBulletList1"/>
              <w:rPr>
                <w:moveTo w:id="57" w:author="Lucinda O'Brien" w:date="2025-11-13T10:31:00Z" w16du:dateUtc="2025-11-12T23:31:00Z"/>
              </w:rPr>
            </w:pPr>
            <w:moveTo w:id="58" w:author="Lucinda O'Brien" w:date="2025-11-13T10:31:00Z" w16du:dateUtc="2025-11-12T23:31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68779078" w14:textId="77777777" w:rsidR="003A4B09" w:rsidRPr="00C32CE5" w:rsidRDefault="003A4B09" w:rsidP="003A4B09">
            <w:pPr>
              <w:pStyle w:val="SIBulletList1"/>
              <w:rPr>
                <w:moveTo w:id="59" w:author="Lucinda O'Brien" w:date="2025-11-13T10:31:00Z" w16du:dateUtc="2025-11-12T23:31:00Z"/>
              </w:rPr>
            </w:pPr>
            <w:moveTo w:id="60" w:author="Lucinda O'Brien" w:date="2025-11-13T10:31:00Z" w16du:dateUtc="2025-11-12T23:31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4B4111DE" w14:textId="77777777" w:rsidR="003A4B09" w:rsidRDefault="003A4B0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CB613D" w:rsidR="002B6FFD" w:rsidRDefault="00E0459C" w:rsidP="00B93720">
            <w:pPr>
              <w:pStyle w:val="SIText"/>
            </w:pPr>
            <w:r w:rsidRPr="0089425B">
              <w:t>AMP</w:t>
            </w:r>
            <w:r w:rsidR="00610382" w:rsidRPr="0089425B">
              <w:t>OFF</w:t>
            </w:r>
            <w:r w:rsidRPr="0089425B">
              <w:t>2</w:t>
            </w:r>
            <w:r w:rsidR="00610382" w:rsidRPr="0089425B">
              <w:t xml:space="preserve">01 </w:t>
            </w:r>
            <w:r w:rsidR="0060395D" w:rsidRPr="00760340">
              <w:t>Separate offal</w:t>
            </w:r>
          </w:p>
        </w:tc>
        <w:tc>
          <w:tcPr>
            <w:tcW w:w="2254" w:type="dxa"/>
          </w:tcPr>
          <w:p w14:paraId="30E795CC" w14:textId="791F3F5B" w:rsidR="002B6FFD" w:rsidRDefault="00E0459C" w:rsidP="00B93720">
            <w:pPr>
              <w:pStyle w:val="SIText"/>
            </w:pPr>
            <w:r w:rsidRPr="00760340">
              <w:t xml:space="preserve">AMPA2115 </w:t>
            </w:r>
            <w:r w:rsidR="00C57900" w:rsidRPr="00C57900">
              <w:t>Separate offal</w:t>
            </w:r>
          </w:p>
        </w:tc>
        <w:tc>
          <w:tcPr>
            <w:tcW w:w="2254" w:type="dxa"/>
          </w:tcPr>
          <w:p w14:paraId="79B6AAC8" w14:textId="4A5CD107" w:rsidR="0031332A" w:rsidRPr="0084550F" w:rsidRDefault="0031332A" w:rsidP="0084550F">
            <w:pPr>
              <w:pStyle w:val="SIText"/>
            </w:pPr>
            <w:r w:rsidRPr="0084550F">
              <w:t>Unit merged with AMPA2114 Overview offal processing on the slaughter floor and AMPA2116 Trim offal fat</w:t>
            </w:r>
          </w:p>
          <w:p w14:paraId="21BF4019" w14:textId="3A6CC462" w:rsidR="00AF3118" w:rsidRPr="0084550F" w:rsidRDefault="00AF3118" w:rsidP="0084550F">
            <w:pPr>
              <w:pStyle w:val="SIText"/>
            </w:pPr>
            <w:r w:rsidRPr="0084550F">
              <w:lastRenderedPageBreak/>
              <w:t>Unit code updated</w:t>
            </w:r>
          </w:p>
          <w:p w14:paraId="0592D7E4" w14:textId="5162E0C3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410AC165" w14:textId="77777777" w:rsidR="00AF3118" w:rsidRPr="0084550F" w:rsidRDefault="00AF3118" w:rsidP="0084550F">
            <w:pPr>
              <w:pStyle w:val="SIText"/>
            </w:pPr>
            <w:r w:rsidRPr="0084550F">
              <w:t>Unit application updated</w:t>
            </w:r>
          </w:p>
          <w:p w14:paraId="54AA1003" w14:textId="7AA8089F" w:rsidR="00AF3118" w:rsidRPr="0084550F" w:rsidRDefault="00AF3118" w:rsidP="0084550F">
            <w:pPr>
              <w:pStyle w:val="SIText"/>
            </w:pPr>
            <w:r w:rsidRPr="0084550F">
              <w:t>Pre</w:t>
            </w:r>
            <w:r w:rsidR="005935D2">
              <w:t>-</w:t>
            </w:r>
            <w:r w:rsidRPr="0084550F">
              <w:t>requisite updated</w:t>
            </w:r>
          </w:p>
          <w:p w14:paraId="1B353881" w14:textId="3ECE7554" w:rsidR="00AF3118" w:rsidRDefault="00AF3118" w:rsidP="0084550F">
            <w:pPr>
              <w:pStyle w:val="SIText"/>
              <w:rPr>
                <w:ins w:id="61" w:author="Jenni Oldfield" w:date="2025-11-12T11:34:00Z" w16du:dateUtc="2025-11-12T00:34:00Z"/>
              </w:rPr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199FB31E" w14:textId="3F32DD7B" w:rsidR="008A78BD" w:rsidRPr="0084550F" w:rsidDel="003A4B09" w:rsidRDefault="008A78BD" w:rsidP="0084550F">
            <w:pPr>
              <w:pStyle w:val="SIText"/>
              <w:rPr>
                <w:del w:id="62" w:author="Lucinda O'Brien" w:date="2025-11-13T10:31:00Z" w16du:dateUtc="2025-11-12T23:31:00Z"/>
              </w:rPr>
            </w:pPr>
            <w:ins w:id="63" w:author="Jenni Oldfield" w:date="2025-11-12T11:34:00Z" w16du:dateUtc="2025-11-12T00:34:00Z">
              <w:del w:id="64" w:author="Lucinda O'Brien" w:date="2025-11-13T10:31:00Z" w16du:dateUtc="2025-11-12T23:31:00Z">
                <w:r w:rsidDel="003A4B09">
                  <w:delText>Range of Conditions added</w:delText>
                </w:r>
              </w:del>
            </w:ins>
          </w:p>
          <w:p w14:paraId="63C5788A" w14:textId="0A5E650A" w:rsidR="00AF3118" w:rsidRPr="0084550F" w:rsidRDefault="00AF3118" w:rsidP="0084550F">
            <w:pPr>
              <w:pStyle w:val="SIText"/>
            </w:pPr>
            <w:r w:rsidRPr="0084550F">
              <w:t xml:space="preserve">Foundation </w:t>
            </w:r>
            <w:r w:rsidR="005935D2">
              <w:t>S</w:t>
            </w:r>
            <w:r w:rsidRPr="0084550F">
              <w:t>kills added</w:t>
            </w:r>
          </w:p>
          <w:p w14:paraId="4588EB83" w14:textId="77777777" w:rsidR="003A4B09" w:rsidRPr="0084550F" w:rsidRDefault="003A4B09" w:rsidP="003A4B09">
            <w:pPr>
              <w:pStyle w:val="SIText"/>
              <w:rPr>
                <w:ins w:id="65" w:author="Lucinda O'Brien" w:date="2025-11-13T10:31:00Z" w16du:dateUtc="2025-11-12T23:31:00Z"/>
              </w:rPr>
            </w:pPr>
            <w:ins w:id="66" w:author="Lucinda O'Brien" w:date="2025-11-13T10:31:00Z" w16du:dateUtc="2025-11-12T23:31:00Z">
              <w:r>
                <w:t>Range of Conditions added</w:t>
              </w:r>
            </w:ins>
          </w:p>
          <w:p w14:paraId="290921A6" w14:textId="77777777" w:rsidR="002B6FFD" w:rsidRPr="0084550F" w:rsidRDefault="00AF3118" w:rsidP="0084550F">
            <w:pPr>
              <w:pStyle w:val="SIText"/>
            </w:pPr>
            <w:r w:rsidRPr="0084550F">
              <w:t>Assessment requirements updated</w:t>
            </w:r>
          </w:p>
          <w:p w14:paraId="3F6A7233" w14:textId="2AB82923" w:rsidR="0084550F" w:rsidRPr="0084550F" w:rsidRDefault="0084550F" w:rsidP="0084550F">
            <w:pPr>
              <w:pStyle w:val="SIText"/>
            </w:pPr>
            <w:r w:rsidRPr="0084550F">
              <w:t>Mandatory workplace requirements clarified</w:t>
            </w:r>
          </w:p>
        </w:tc>
        <w:tc>
          <w:tcPr>
            <w:tcW w:w="2254" w:type="dxa"/>
          </w:tcPr>
          <w:p w14:paraId="71ABE61E" w14:textId="1177E751" w:rsidR="002B6FFD" w:rsidRPr="00617041" w:rsidRDefault="0031332A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  <w:tr w:rsidR="0031332A" w14:paraId="32445A3B" w14:textId="77777777" w:rsidTr="00695A8B">
        <w:tc>
          <w:tcPr>
            <w:tcW w:w="2254" w:type="dxa"/>
          </w:tcPr>
          <w:p w14:paraId="287D990F" w14:textId="6256D81E" w:rsidR="0031332A" w:rsidRPr="0089425B" w:rsidRDefault="00610382" w:rsidP="00695A8B">
            <w:pPr>
              <w:pStyle w:val="SIText"/>
            </w:pPr>
            <w:r w:rsidRPr="00A7726F">
              <w:t xml:space="preserve">AMPOFF201 </w:t>
            </w:r>
            <w:r w:rsidR="0031332A" w:rsidRPr="00760340">
              <w:t>Separate offal</w:t>
            </w:r>
          </w:p>
        </w:tc>
        <w:tc>
          <w:tcPr>
            <w:tcW w:w="2254" w:type="dxa"/>
          </w:tcPr>
          <w:p w14:paraId="75658D51" w14:textId="77777777" w:rsidR="0031332A" w:rsidRPr="00B4636C" w:rsidRDefault="0031332A" w:rsidP="00695A8B">
            <w:pPr>
              <w:pStyle w:val="SIText"/>
            </w:pPr>
            <w:r w:rsidRPr="0089425B">
              <w:t>AMPA2114 Overview offal processing on the slaughter floor</w:t>
            </w:r>
          </w:p>
        </w:tc>
        <w:tc>
          <w:tcPr>
            <w:tcW w:w="2254" w:type="dxa"/>
          </w:tcPr>
          <w:p w14:paraId="53A4DA05" w14:textId="66DA3C05" w:rsidR="0031332A" w:rsidRPr="0084550F" w:rsidRDefault="0031332A" w:rsidP="0084550F">
            <w:pPr>
              <w:pStyle w:val="SIText"/>
            </w:pPr>
            <w:r w:rsidRPr="0084550F">
              <w:t>Unit merged with AMPA2115 Separate Offal and AMPA2116 Trim offal fat</w:t>
            </w:r>
          </w:p>
          <w:p w14:paraId="0687073D" w14:textId="77777777" w:rsidR="0031332A" w:rsidRPr="0084550F" w:rsidRDefault="0031332A" w:rsidP="0084550F">
            <w:pPr>
              <w:pStyle w:val="SIText"/>
            </w:pPr>
            <w:r w:rsidRPr="0084550F">
              <w:t>Unit code and title updated</w:t>
            </w:r>
          </w:p>
          <w:p w14:paraId="3B201641" w14:textId="77777777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052D5993" w14:textId="77777777" w:rsidR="0031332A" w:rsidRPr="0084550F" w:rsidRDefault="0031332A" w:rsidP="0084550F">
            <w:pPr>
              <w:pStyle w:val="SIText"/>
            </w:pPr>
            <w:r w:rsidRPr="0084550F">
              <w:t>Unit application updated</w:t>
            </w:r>
          </w:p>
          <w:p w14:paraId="435BEA93" w14:textId="5AF79DD6" w:rsidR="00A80620" w:rsidRPr="0084550F" w:rsidRDefault="00A80620" w:rsidP="0084550F">
            <w:pPr>
              <w:pStyle w:val="SIText"/>
            </w:pPr>
            <w:r w:rsidRPr="0084550F">
              <w:t>Pre</w:t>
            </w:r>
            <w:r w:rsidR="005935D2">
              <w:t>-</w:t>
            </w:r>
            <w:r w:rsidRPr="0084550F">
              <w:t>requisite updated</w:t>
            </w:r>
          </w:p>
          <w:p w14:paraId="37D20889" w14:textId="428D8B2D" w:rsidR="0031332A" w:rsidRDefault="0031332A" w:rsidP="0084550F">
            <w:pPr>
              <w:pStyle w:val="SIText"/>
              <w:rPr>
                <w:ins w:id="67" w:author="Jenni Oldfield" w:date="2025-11-12T11:34:00Z" w16du:dateUtc="2025-11-12T00:34:00Z"/>
              </w:rPr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46E8A9E4" w14:textId="5B6BDC25" w:rsidR="008A78BD" w:rsidRPr="0084550F" w:rsidDel="003A4B09" w:rsidRDefault="008A78BD" w:rsidP="008A78BD">
            <w:pPr>
              <w:pStyle w:val="SIText"/>
              <w:rPr>
                <w:ins w:id="68" w:author="Jenni Oldfield" w:date="2025-11-12T11:34:00Z" w16du:dateUtc="2025-11-12T00:34:00Z"/>
                <w:del w:id="69" w:author="Lucinda O'Brien" w:date="2025-11-13T10:31:00Z" w16du:dateUtc="2025-11-12T23:31:00Z"/>
              </w:rPr>
            </w:pPr>
            <w:ins w:id="70" w:author="Jenni Oldfield" w:date="2025-11-12T11:34:00Z" w16du:dateUtc="2025-11-12T00:34:00Z">
              <w:del w:id="71" w:author="Lucinda O'Brien" w:date="2025-11-13T10:31:00Z" w16du:dateUtc="2025-11-12T23:31:00Z">
                <w:r w:rsidDel="003A4B09">
                  <w:delText>Range of Conditions added</w:delText>
                </w:r>
              </w:del>
            </w:ins>
          </w:p>
          <w:p w14:paraId="7F7FE66B" w14:textId="2240AA52" w:rsidR="008A78BD" w:rsidRPr="0084550F" w:rsidDel="008A78BD" w:rsidRDefault="008A78BD" w:rsidP="0084550F">
            <w:pPr>
              <w:pStyle w:val="SIText"/>
              <w:rPr>
                <w:del w:id="72" w:author="Jenni Oldfield" w:date="2025-11-12T11:34:00Z" w16du:dateUtc="2025-11-12T00:34:00Z"/>
              </w:rPr>
            </w:pPr>
          </w:p>
          <w:p w14:paraId="0F9E4916" w14:textId="38ADEC89" w:rsidR="0031332A" w:rsidRPr="0084550F" w:rsidRDefault="0031332A" w:rsidP="0084550F">
            <w:pPr>
              <w:pStyle w:val="SIText"/>
            </w:pPr>
            <w:r w:rsidRPr="0084550F">
              <w:t xml:space="preserve">Foundation </w:t>
            </w:r>
            <w:r w:rsidR="005935D2">
              <w:t>S</w:t>
            </w:r>
            <w:r w:rsidRPr="0084550F">
              <w:t>kills added</w:t>
            </w:r>
          </w:p>
          <w:p w14:paraId="06467E1D" w14:textId="77777777" w:rsidR="003A4B09" w:rsidRPr="0084550F" w:rsidRDefault="003A4B09" w:rsidP="003A4B09">
            <w:pPr>
              <w:pStyle w:val="SIText"/>
              <w:rPr>
                <w:ins w:id="73" w:author="Lucinda O'Brien" w:date="2025-11-13T10:31:00Z" w16du:dateUtc="2025-11-12T23:31:00Z"/>
              </w:rPr>
            </w:pPr>
            <w:ins w:id="74" w:author="Lucinda O'Brien" w:date="2025-11-13T10:31:00Z" w16du:dateUtc="2025-11-12T23:31:00Z">
              <w:r>
                <w:t>Range of Conditions added</w:t>
              </w:r>
            </w:ins>
          </w:p>
          <w:p w14:paraId="22E49B06" w14:textId="77777777" w:rsidR="0056529B" w:rsidRDefault="0031332A" w:rsidP="0084550F">
            <w:pPr>
              <w:pStyle w:val="SIText"/>
              <w:rPr>
                <w:ins w:id="75" w:author="Elvie Arugay" w:date="2025-07-24T11:44:00Z" w16du:dateUtc="2025-07-24T01:44:00Z"/>
              </w:rPr>
            </w:pPr>
            <w:r w:rsidRPr="0084550F">
              <w:t>Assessment requirements updated</w:t>
            </w:r>
          </w:p>
          <w:p w14:paraId="46669840" w14:textId="5CEA484D" w:rsidR="0031332A" w:rsidRPr="003A4B09" w:rsidRDefault="0056529B" w:rsidP="003A4B09">
            <w:pPr>
              <w:pStyle w:val="SIText"/>
            </w:pPr>
            <w:ins w:id="76" w:author="Elvie Arugay" w:date="2025-07-24T11:44:00Z" w16du:dateUtc="2025-07-24T01:44:00Z">
              <w:del w:id="77" w:author="Jenni Oldfield" w:date="2025-11-12T11:34:00Z" w16du:dateUtc="2025-11-12T00:34:00Z">
                <w:r w:rsidRPr="003A4B09" w:rsidDel="008A78BD">
                  <w:delText xml:space="preserve"> </w:delText>
                </w:r>
              </w:del>
              <w:r w:rsidRPr="003A4B09">
                <w:rPr>
                  <w:rPrChange w:id="78" w:author="Lucinda O'Brien" w:date="2025-11-13T10:31:00Z" w16du:dateUtc="2025-11-12T23:31:00Z">
                    <w:rPr>
                      <w:color w:val="EE0000"/>
                    </w:rPr>
                  </w:rPrChange>
                </w:rPr>
                <w:t>Mandatory workplace requirements clarified</w:t>
              </w:r>
            </w:ins>
          </w:p>
        </w:tc>
        <w:tc>
          <w:tcPr>
            <w:tcW w:w="2254" w:type="dxa"/>
          </w:tcPr>
          <w:p w14:paraId="68EB9F1F" w14:textId="169A5844" w:rsidR="0031332A" w:rsidRPr="00617041" w:rsidRDefault="0031332A" w:rsidP="00695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31332A" w14:paraId="2341DF8F" w14:textId="77777777" w:rsidTr="00695A8B">
        <w:tc>
          <w:tcPr>
            <w:tcW w:w="2254" w:type="dxa"/>
          </w:tcPr>
          <w:p w14:paraId="7F52B087" w14:textId="0358245B" w:rsidR="0031332A" w:rsidRPr="0089425B" w:rsidRDefault="00610382" w:rsidP="00695A8B">
            <w:pPr>
              <w:pStyle w:val="SIText"/>
            </w:pPr>
            <w:r w:rsidRPr="00A7726F">
              <w:t xml:space="preserve">AMPOFF201 </w:t>
            </w:r>
            <w:r w:rsidR="0031332A" w:rsidRPr="00760340">
              <w:t>Separate offal</w:t>
            </w:r>
          </w:p>
        </w:tc>
        <w:tc>
          <w:tcPr>
            <w:tcW w:w="2254" w:type="dxa"/>
          </w:tcPr>
          <w:p w14:paraId="224B197D" w14:textId="526BE81E" w:rsidR="0031332A" w:rsidRPr="0089425B" w:rsidRDefault="0031332A" w:rsidP="00695A8B">
            <w:pPr>
              <w:pStyle w:val="SIText"/>
            </w:pPr>
            <w:r>
              <w:t>AMPA2116 Trim offal fat</w:t>
            </w:r>
          </w:p>
        </w:tc>
        <w:tc>
          <w:tcPr>
            <w:tcW w:w="2254" w:type="dxa"/>
          </w:tcPr>
          <w:p w14:paraId="63A21F00" w14:textId="6C053284" w:rsidR="0031332A" w:rsidRPr="0084550F" w:rsidRDefault="0031332A" w:rsidP="0084550F">
            <w:pPr>
              <w:pStyle w:val="SIText"/>
            </w:pPr>
            <w:r w:rsidRPr="0084550F">
              <w:t>Unit merged with</w:t>
            </w:r>
            <w:r w:rsidR="005935D2" w:rsidRPr="00760340">
              <w:t xml:space="preserve"> </w:t>
            </w:r>
            <w:r w:rsidRPr="0084550F">
              <w:t>AMPA2114 Overview offal processing on the slaughter floor</w:t>
            </w:r>
            <w:r w:rsidR="005935D2">
              <w:t xml:space="preserve"> and </w:t>
            </w:r>
            <w:r w:rsidR="005935D2" w:rsidRPr="00760340">
              <w:t xml:space="preserve">AMPA2115 </w:t>
            </w:r>
            <w:r w:rsidR="005935D2" w:rsidRPr="00C57900">
              <w:t>Separate offal</w:t>
            </w:r>
          </w:p>
          <w:p w14:paraId="24031902" w14:textId="77777777" w:rsidR="0031332A" w:rsidRPr="0084550F" w:rsidRDefault="0031332A" w:rsidP="0084550F">
            <w:pPr>
              <w:pStyle w:val="SIText"/>
            </w:pPr>
            <w:r w:rsidRPr="0084550F">
              <w:t>Unit code and title updated</w:t>
            </w:r>
          </w:p>
          <w:p w14:paraId="57E01893" w14:textId="20117E90" w:rsidR="00A80620" w:rsidRPr="0084550F" w:rsidRDefault="00A80620" w:rsidP="0084550F">
            <w:pPr>
              <w:pStyle w:val="SIText"/>
            </w:pPr>
            <w:r w:rsidRPr="0084550F">
              <w:t>Unit sector code added</w:t>
            </w:r>
          </w:p>
          <w:p w14:paraId="25E32AA2" w14:textId="77777777" w:rsidR="0031332A" w:rsidRPr="0084550F" w:rsidRDefault="0031332A" w:rsidP="0084550F">
            <w:pPr>
              <w:pStyle w:val="SIText"/>
            </w:pPr>
            <w:r w:rsidRPr="0084550F">
              <w:lastRenderedPageBreak/>
              <w:t>Unit application updated</w:t>
            </w:r>
          </w:p>
          <w:p w14:paraId="7564A279" w14:textId="28874A64" w:rsidR="005B6379" w:rsidRPr="0084550F" w:rsidRDefault="005B6379" w:rsidP="0084550F">
            <w:pPr>
              <w:pStyle w:val="SIText"/>
            </w:pPr>
            <w:r w:rsidRPr="0084550F">
              <w:t>Pre</w:t>
            </w:r>
            <w:r w:rsidR="005935D2">
              <w:t>-</w:t>
            </w:r>
            <w:r w:rsidRPr="0084550F">
              <w:t>requisite updated</w:t>
            </w:r>
          </w:p>
          <w:p w14:paraId="16E75894" w14:textId="64F0B5FD" w:rsidR="0031332A" w:rsidRDefault="0031332A" w:rsidP="0084550F">
            <w:pPr>
              <w:pStyle w:val="SIText"/>
              <w:rPr>
                <w:ins w:id="79" w:author="Jenni Oldfield" w:date="2025-11-12T11:34:00Z" w16du:dateUtc="2025-11-12T00:34:00Z"/>
              </w:rPr>
            </w:pPr>
            <w:r w:rsidRPr="0084550F">
              <w:t xml:space="preserve">Performance Criteria </w:t>
            </w:r>
            <w:r w:rsidR="002341F4" w:rsidRPr="0084550F">
              <w:t>revised</w:t>
            </w:r>
          </w:p>
          <w:p w14:paraId="33202CFB" w14:textId="28BAC6D0" w:rsidR="008A78BD" w:rsidRPr="0084550F" w:rsidDel="003A4B09" w:rsidRDefault="008A78BD" w:rsidP="008A78BD">
            <w:pPr>
              <w:pStyle w:val="SIText"/>
              <w:rPr>
                <w:ins w:id="80" w:author="Jenni Oldfield" w:date="2025-11-12T11:34:00Z" w16du:dateUtc="2025-11-12T00:34:00Z"/>
                <w:del w:id="81" w:author="Lucinda O'Brien" w:date="2025-11-13T10:31:00Z" w16du:dateUtc="2025-11-12T23:31:00Z"/>
              </w:rPr>
            </w:pPr>
            <w:ins w:id="82" w:author="Jenni Oldfield" w:date="2025-11-12T11:34:00Z" w16du:dateUtc="2025-11-12T00:34:00Z">
              <w:del w:id="83" w:author="Lucinda O'Brien" w:date="2025-11-13T10:31:00Z" w16du:dateUtc="2025-11-12T23:31:00Z">
                <w:r w:rsidDel="003A4B09">
                  <w:delText>Range of Conditions added</w:delText>
                </w:r>
              </w:del>
            </w:ins>
          </w:p>
          <w:p w14:paraId="3E1C2ED6" w14:textId="7BB1A959" w:rsidR="008A78BD" w:rsidRPr="0084550F" w:rsidDel="008A78BD" w:rsidRDefault="008A78BD" w:rsidP="0084550F">
            <w:pPr>
              <w:pStyle w:val="SIText"/>
              <w:rPr>
                <w:del w:id="84" w:author="Jenni Oldfield" w:date="2025-11-12T11:34:00Z" w16du:dateUtc="2025-11-12T00:34:00Z"/>
              </w:rPr>
            </w:pPr>
          </w:p>
          <w:p w14:paraId="443DE36F" w14:textId="1E6FE1E6" w:rsidR="0031332A" w:rsidRPr="0084550F" w:rsidRDefault="0031332A" w:rsidP="0084550F">
            <w:pPr>
              <w:pStyle w:val="SIText"/>
            </w:pPr>
            <w:r w:rsidRPr="0084550F">
              <w:t xml:space="preserve">Foundation </w:t>
            </w:r>
            <w:r w:rsidR="005935D2">
              <w:t>S</w:t>
            </w:r>
            <w:r w:rsidRPr="0084550F">
              <w:t>kills added</w:t>
            </w:r>
          </w:p>
          <w:p w14:paraId="1CFE1F9E" w14:textId="77777777" w:rsidR="003A4B09" w:rsidRPr="0084550F" w:rsidRDefault="003A4B09" w:rsidP="003A4B09">
            <w:pPr>
              <w:pStyle w:val="SIText"/>
              <w:rPr>
                <w:ins w:id="85" w:author="Lucinda O'Brien" w:date="2025-11-13T10:31:00Z" w16du:dateUtc="2025-11-12T23:31:00Z"/>
              </w:rPr>
            </w:pPr>
            <w:ins w:id="86" w:author="Lucinda O'Brien" w:date="2025-11-13T10:31:00Z" w16du:dateUtc="2025-11-12T23:31:00Z">
              <w:r>
                <w:t>Range of Conditions added</w:t>
              </w:r>
            </w:ins>
          </w:p>
          <w:p w14:paraId="22F2CC55" w14:textId="77777777" w:rsidR="0031332A" w:rsidRPr="0084550F" w:rsidRDefault="0031332A" w:rsidP="0084550F">
            <w:pPr>
              <w:pStyle w:val="SIText"/>
            </w:pPr>
            <w:r w:rsidRPr="0084550F">
              <w:t>Assessment requirements updated</w:t>
            </w:r>
          </w:p>
          <w:p w14:paraId="361DA05C" w14:textId="7783D025" w:rsidR="0084550F" w:rsidRPr="0084550F" w:rsidRDefault="0084550F" w:rsidP="0084550F">
            <w:pPr>
              <w:pStyle w:val="SIText"/>
            </w:pPr>
            <w:r w:rsidRPr="0084550F">
              <w:t>Mandatory workplace requirements clarified</w:t>
            </w:r>
          </w:p>
        </w:tc>
        <w:tc>
          <w:tcPr>
            <w:tcW w:w="2254" w:type="dxa"/>
          </w:tcPr>
          <w:p w14:paraId="299DBBFF" w14:textId="77EE6105" w:rsidR="0031332A" w:rsidRPr="00617041" w:rsidRDefault="0031332A" w:rsidP="00695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539F66B" w:rsidR="002941AB" w:rsidRDefault="005935D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0BE61BC7" w:rsidR="003A4B09" w:rsidRDefault="003A4B09" w:rsidP="00F1749F">
      <w:pPr>
        <w:rPr>
          <w:ins w:id="87" w:author="Lucinda O'Brien" w:date="2025-11-13T10:31:00Z" w16du:dateUtc="2025-11-12T23:31:00Z"/>
        </w:rPr>
      </w:pPr>
    </w:p>
    <w:p w14:paraId="15C466AE" w14:textId="77777777" w:rsidR="003A4B09" w:rsidRDefault="003A4B09">
      <w:pPr>
        <w:rPr>
          <w:ins w:id="88" w:author="Lucinda O'Brien" w:date="2025-11-13T10:31:00Z" w16du:dateUtc="2025-11-12T23:31:00Z"/>
        </w:rPr>
      </w:pPr>
      <w:ins w:id="89" w:author="Lucinda O'Brien" w:date="2025-11-13T10:31:00Z" w16du:dateUtc="2025-11-12T23:31:00Z">
        <w:r>
          <w:br w:type="page"/>
        </w:r>
      </w:ins>
    </w:p>
    <w:p w14:paraId="4AE9F197" w14:textId="77777777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BAF33B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0459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10382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E045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27EDA">
              <w:rPr>
                <w:rFonts w:eastAsia="Times New Roman" w:cstheme="minorHAnsi"/>
                <w:color w:val="213430"/>
                <w:lang w:eastAsia="en-AU"/>
              </w:rPr>
              <w:t>01</w:t>
            </w:r>
            <w:r w:rsidR="00E0459C">
              <w:t xml:space="preserve"> </w:t>
            </w:r>
            <w:r w:rsidR="0060395D" w:rsidRPr="00760340">
              <w:t>Separate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17F5194" w14:textId="77777777" w:rsidR="00B73B6B" w:rsidRDefault="00145CA6" w:rsidP="00B73B6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8A78521" w14:textId="7CF2DF38" w:rsidR="00476CBD" w:rsidRDefault="00B73B6B" w:rsidP="00476CBD">
            <w:pPr>
              <w:pStyle w:val="SIText"/>
            </w:pPr>
            <w:r w:rsidRPr="009B2D0A">
              <w:t>There must be evidence that the individual has</w:t>
            </w:r>
            <w:r w:rsidR="00837AA1" w:rsidRPr="00837AA1">
              <w:t xml:space="preserve"> </w:t>
            </w:r>
            <w:r w:rsidR="00ED3CB9">
              <w:t xml:space="preserve">effectively </w:t>
            </w:r>
            <w:r w:rsidR="00837AA1" w:rsidRPr="00837AA1">
              <w:t>separate</w:t>
            </w:r>
            <w:r>
              <w:t>d</w:t>
            </w:r>
            <w:r w:rsidR="00837AA1" w:rsidRPr="00837AA1">
              <w:t xml:space="preserve"> offal into edible and inedible types (including pet meat)</w:t>
            </w:r>
            <w:r>
              <w:t xml:space="preserve">, </w:t>
            </w:r>
            <w:r w:rsidR="006722B5">
              <w:t xml:space="preserve">following workplace requirements, </w:t>
            </w:r>
            <w:r w:rsidR="00476CBD">
              <w:t>in a micro or larger meat processing premises.</w:t>
            </w:r>
          </w:p>
          <w:p w14:paraId="3DAB0FCA" w14:textId="1852998F" w:rsidR="00476CBD" w:rsidRPr="003D723E" w:rsidDel="00936999" w:rsidRDefault="00476CBD" w:rsidP="00476CBD">
            <w:pPr>
              <w:pStyle w:val="SIText"/>
              <w:rPr>
                <w:del w:id="90" w:author="Jenni Oldfield" w:date="2025-11-12T11:35:00Z" w16du:dateUtc="2025-11-12T00:35:00Z"/>
                <w:b/>
                <w:bCs/>
              </w:rPr>
            </w:pPr>
            <w:del w:id="91" w:author="Jenni Oldfield" w:date="2025-11-12T11:35:00Z" w16du:dateUtc="2025-11-12T00:35:00Z">
              <w:r w:rsidDel="00936999">
                <w:rPr>
                  <w:b/>
                  <w:bCs/>
                </w:rPr>
                <w:delText>In m</w:delText>
              </w:r>
              <w:r w:rsidRPr="003D723E" w:rsidDel="00936999">
                <w:rPr>
                  <w:b/>
                  <w:bCs/>
                </w:rPr>
                <w:delText xml:space="preserve">icro </w:delText>
              </w:r>
              <w:r w:rsidDel="00936999">
                <w:rPr>
                  <w:b/>
                  <w:bCs/>
                </w:rPr>
                <w:delText>meat processing premises</w:delText>
              </w:r>
            </w:del>
          </w:p>
          <w:p w14:paraId="66899930" w14:textId="69ED5009" w:rsidR="00476CBD" w:rsidRPr="003D723E" w:rsidDel="00936999" w:rsidRDefault="00476CBD" w:rsidP="00476CBD">
            <w:pPr>
              <w:pStyle w:val="SIText"/>
              <w:rPr>
                <w:del w:id="92" w:author="Jenni Oldfield" w:date="2025-11-12T11:35:00Z" w16du:dateUtc="2025-11-12T00:35:00Z"/>
              </w:rPr>
            </w:pPr>
            <w:del w:id="93" w:author="Jenni Oldfield" w:date="2025-11-12T11:35:00Z" w16du:dateUtc="2025-11-12T00:35:00Z">
              <w:r w:rsidRPr="003D723E" w:rsidDel="00936999">
                <w:delText>For large stock</w:delText>
              </w:r>
              <w:r w:rsidDel="00936999">
                <w:delText>,</w:delText>
              </w:r>
              <w:r w:rsidRPr="003D723E" w:rsidDel="00936999">
                <w:delText xml:space="preserve"> </w:delText>
              </w:r>
              <w:r w:rsidDel="00936999">
                <w:delText>the</w:delText>
              </w:r>
              <w:r w:rsidRPr="003D723E" w:rsidDel="00936999">
                <w:delText xml:space="preserve"> assessor </w:delText>
              </w:r>
              <w:r w:rsidDel="00936999">
                <w:delText>must</w:delText>
              </w:r>
              <w:r w:rsidRPr="003D723E" w:rsidDel="00936999">
                <w:delText xml:space="preserve"> observe the </w:delText>
              </w:r>
              <w:r w:rsidDel="00936999">
                <w:delText>individual</w:delText>
              </w:r>
              <w:r w:rsidRPr="003D723E" w:rsidDel="00936999">
                <w:delText xml:space="preserve"> </w:delText>
              </w:r>
              <w:r w:rsidDel="00936999">
                <w:delText>sorting and separating offal from</w:delText>
              </w:r>
              <w:r w:rsidRPr="003D723E" w:rsidDel="00936999">
                <w:delText xml:space="preserve"> a minimum of </w:delText>
              </w:r>
              <w:r w:rsidR="00052940" w:rsidDel="00936999">
                <w:delText>two</w:delText>
              </w:r>
              <w:r w:rsidRPr="003D723E" w:rsidDel="00936999">
                <w:delText xml:space="preserve"> carcases and for small stock</w:delText>
              </w:r>
              <w:r w:rsidDel="00936999">
                <w:delText>,</w:delText>
              </w:r>
              <w:r w:rsidRPr="003D723E" w:rsidDel="00936999">
                <w:delText xml:space="preserve"> a minimum of </w:delText>
              </w:r>
              <w:r w:rsidR="00052940" w:rsidDel="00936999">
                <w:delText>six</w:delText>
              </w:r>
              <w:r w:rsidRPr="003D723E" w:rsidDel="00936999">
                <w:delText xml:space="preserve"> carcases</w:delText>
              </w:r>
              <w:r w:rsidDel="00936999">
                <w:delText>.</w:delText>
              </w:r>
              <w:r w:rsidRPr="003D723E" w:rsidDel="00936999">
                <w:delText xml:space="preserve"> </w:delText>
              </w:r>
              <w:r w:rsidDel="00936999">
                <w:delText>W</w:delText>
              </w:r>
              <w:r w:rsidRPr="003D723E" w:rsidDel="00936999">
                <w:delText>here more than one small stock species is being processed</w:delText>
              </w:r>
              <w:r w:rsidDel="00936999">
                <w:delText>, the assessor must observe the individual sorting and separating offal from</w:delText>
              </w:r>
              <w:r w:rsidRPr="003D723E" w:rsidDel="00936999">
                <w:delText xml:space="preserve"> </w:delText>
              </w:r>
              <w:r w:rsidDel="00936999">
                <w:delText xml:space="preserve">all species to </w:delText>
              </w:r>
              <w:r w:rsidRPr="003D723E" w:rsidDel="00936999">
                <w:delText xml:space="preserve">a total of </w:delText>
              </w:r>
              <w:r w:rsidR="00052940" w:rsidDel="00936999">
                <w:delText>six</w:delText>
              </w:r>
              <w:r w:rsidRPr="003D723E" w:rsidDel="00936999">
                <w:delText xml:space="preserve"> carcases.</w:delText>
              </w:r>
            </w:del>
          </w:p>
          <w:p w14:paraId="47C6BA5A" w14:textId="64176005" w:rsidR="00476CBD" w:rsidRPr="003D723E" w:rsidDel="00936999" w:rsidRDefault="00476CBD" w:rsidP="00476CBD">
            <w:pPr>
              <w:pStyle w:val="SIText"/>
              <w:rPr>
                <w:del w:id="94" w:author="Jenni Oldfield" w:date="2025-11-12T11:35:00Z" w16du:dateUtc="2025-11-12T00:35:00Z"/>
              </w:rPr>
            </w:pPr>
            <w:del w:id="95" w:author="Jenni Oldfield" w:date="2025-11-12T11:35:00Z" w16du:dateUtc="2025-11-12T00:35:00Z">
              <w:r w:rsidDel="00936999">
                <w:delText>There must also be</w:delText>
              </w:r>
              <w:r w:rsidRPr="003D723E" w:rsidDel="00936999">
                <w:delText xml:space="preserve"> evidence that the </w:delText>
              </w:r>
              <w:r w:rsidDel="00936999">
                <w:delText>individual</w:delText>
              </w:r>
              <w:r w:rsidRPr="003D723E" w:rsidDel="00936999">
                <w:delText xml:space="preserve"> has completed </w:delText>
              </w:r>
              <w:r w:rsidR="00052940" w:rsidDel="00936999">
                <w:delText>two</w:delText>
              </w:r>
              <w:r w:rsidRPr="003D723E" w:rsidDel="00936999">
                <w:delText xml:space="preserve"> shifts </w:delText>
              </w:r>
              <w:r w:rsidDel="00936999">
                <w:delText>on the job,</w:delText>
              </w:r>
              <w:r w:rsidRPr="003D723E" w:rsidDel="00936999">
                <w:delText xml:space="preserve"> fulfilling workplace requirements (these shifts may include normal rotations into and out of the relevant </w:delText>
              </w:r>
              <w:r w:rsidDel="00936999">
                <w:delText>work task</w:delText>
              </w:r>
              <w:r w:rsidRPr="003D723E" w:rsidDel="00936999">
                <w:delText>).</w:delText>
              </w:r>
            </w:del>
          </w:p>
          <w:p w14:paraId="2DE7E876" w14:textId="648A1E80" w:rsidR="00476CBD" w:rsidRPr="003D723E" w:rsidDel="00936999" w:rsidRDefault="00476CBD" w:rsidP="00476CBD">
            <w:pPr>
              <w:pStyle w:val="SIText"/>
              <w:rPr>
                <w:del w:id="96" w:author="Jenni Oldfield" w:date="2025-11-12T11:35:00Z" w16du:dateUtc="2025-11-12T00:35:00Z"/>
                <w:b/>
                <w:bCs/>
              </w:rPr>
            </w:pPr>
            <w:del w:id="97" w:author="Jenni Oldfield" w:date="2025-11-12T11:35:00Z" w16du:dateUtc="2025-11-12T00:35:00Z">
              <w:r w:rsidDel="00936999">
                <w:rPr>
                  <w:b/>
                  <w:bCs/>
                </w:rPr>
                <w:delText>In l</w:delText>
              </w:r>
              <w:r w:rsidRPr="003D723E" w:rsidDel="00936999">
                <w:rPr>
                  <w:b/>
                  <w:bCs/>
                </w:rPr>
                <w:delText xml:space="preserve">arger </w:delText>
              </w:r>
              <w:r w:rsidDel="00936999">
                <w:rPr>
                  <w:b/>
                  <w:bCs/>
                </w:rPr>
                <w:delText>meat processing premises</w:delText>
              </w:r>
            </w:del>
          </w:p>
          <w:p w14:paraId="34CDC192" w14:textId="159B868D" w:rsidR="00476CBD" w:rsidRPr="003D723E" w:rsidDel="00936999" w:rsidRDefault="00476CBD" w:rsidP="00476CBD">
            <w:pPr>
              <w:pStyle w:val="SIText"/>
              <w:rPr>
                <w:del w:id="98" w:author="Jenni Oldfield" w:date="2025-11-12T11:35:00Z" w16du:dateUtc="2025-11-12T00:35:00Z"/>
              </w:rPr>
            </w:pPr>
            <w:del w:id="99" w:author="Jenni Oldfield" w:date="2025-11-12T11:35:00Z" w16du:dateUtc="2025-11-12T00:35:00Z">
              <w:r w:rsidRPr="003D723E" w:rsidDel="00936999">
                <w:delText>For large stock</w:delText>
              </w:r>
              <w:r w:rsidR="005935D2" w:rsidDel="00936999">
                <w:delText>,</w:delText>
              </w:r>
              <w:r w:rsidRPr="003D723E" w:rsidDel="00936999">
                <w:delText xml:space="preserve"> </w:delText>
              </w:r>
              <w:r w:rsidDel="00936999">
                <w:delText>the</w:delText>
              </w:r>
              <w:r w:rsidRPr="003D723E" w:rsidDel="00936999">
                <w:delText xml:space="preserve"> assessor </w:delText>
              </w:r>
              <w:r w:rsidDel="00936999">
                <w:delText>must</w:delText>
              </w:r>
              <w:r w:rsidRPr="003D723E" w:rsidDel="00936999">
                <w:delText xml:space="preserve"> observe the </w:delText>
              </w:r>
              <w:r w:rsidDel="00936999">
                <w:delText>individual</w:delText>
              </w:r>
              <w:r w:rsidRPr="003D723E" w:rsidDel="00936999">
                <w:delText xml:space="preserve"> </w:delText>
              </w:r>
              <w:r w:rsidDel="00936999">
                <w:delText>sorting and separating offal from</w:delText>
              </w:r>
              <w:r w:rsidRPr="003D723E" w:rsidDel="00936999">
                <w:delText xml:space="preserve"> </w:delText>
              </w:r>
              <w:r w:rsidDel="00936999">
                <w:delText xml:space="preserve">a </w:delText>
              </w:r>
              <w:r w:rsidRPr="003D723E" w:rsidDel="00936999">
                <w:delText xml:space="preserve">minimum of </w:delText>
              </w:r>
              <w:r w:rsidR="00052940" w:rsidDel="00936999">
                <w:delText>eight</w:delText>
              </w:r>
              <w:r w:rsidRPr="003D723E" w:rsidDel="00936999">
                <w:delText xml:space="preserve"> carcases</w:delText>
              </w:r>
              <w:r w:rsidDel="00936999">
                <w:delText xml:space="preserve"> </w:delText>
              </w:r>
              <w:r w:rsidRPr="003D723E" w:rsidDel="00936999">
                <w:delText xml:space="preserve">or </w:delText>
              </w:r>
              <w:r w:rsidDel="00936999">
                <w:delText xml:space="preserve">for </w:delText>
              </w:r>
              <w:r w:rsidRPr="003D723E" w:rsidDel="00936999">
                <w:delText>15</w:delText>
              </w:r>
              <w:r w:rsidDel="00936999">
                <w:delText xml:space="preserve"> </w:delText>
              </w:r>
              <w:r w:rsidRPr="003D723E" w:rsidDel="00936999">
                <w:delText>min</w:delText>
              </w:r>
              <w:r w:rsidDel="00936999">
                <w:delText>utes,</w:delText>
              </w:r>
              <w:r w:rsidRPr="003D723E" w:rsidDel="00936999">
                <w:delText xml:space="preserve"> whichever comes first.</w:delText>
              </w:r>
            </w:del>
          </w:p>
          <w:p w14:paraId="5487DB8C" w14:textId="6DFCDF91" w:rsidR="00476CBD" w:rsidRPr="003D723E" w:rsidDel="00936999" w:rsidRDefault="00476CBD" w:rsidP="00476CBD">
            <w:pPr>
              <w:pStyle w:val="SIText"/>
              <w:rPr>
                <w:del w:id="100" w:author="Jenni Oldfield" w:date="2025-11-12T11:35:00Z" w16du:dateUtc="2025-11-12T00:35:00Z"/>
              </w:rPr>
            </w:pPr>
            <w:del w:id="101" w:author="Jenni Oldfield" w:date="2025-11-12T11:35:00Z" w16du:dateUtc="2025-11-12T00:35:00Z">
              <w:r w:rsidRPr="003D723E" w:rsidDel="00936999">
                <w:delText>For small stock</w:delText>
              </w:r>
              <w:r w:rsidR="005935D2" w:rsidDel="00936999">
                <w:delText>,</w:delText>
              </w:r>
              <w:r w:rsidRPr="003D723E" w:rsidDel="00936999">
                <w:delText xml:space="preserve"> </w:delText>
              </w:r>
              <w:r w:rsidDel="00936999">
                <w:delText>the</w:delText>
              </w:r>
              <w:r w:rsidRPr="003D723E" w:rsidDel="00936999">
                <w:delText xml:space="preserve"> assessor </w:delText>
              </w:r>
              <w:r w:rsidDel="00936999">
                <w:delText>must</w:delText>
              </w:r>
              <w:r w:rsidRPr="003D723E" w:rsidDel="00936999">
                <w:delText xml:space="preserve"> observe the </w:delText>
              </w:r>
              <w:r w:rsidDel="00936999">
                <w:delText>individual</w:delText>
              </w:r>
              <w:r w:rsidRPr="003D723E" w:rsidDel="00936999">
                <w:delText xml:space="preserve"> </w:delText>
              </w:r>
              <w:r w:rsidDel="00936999">
                <w:delText>sorting and separating offal from</w:delText>
              </w:r>
              <w:r w:rsidRPr="003D723E" w:rsidDel="00936999">
                <w:delText xml:space="preserve"> a minimum of </w:delText>
              </w:r>
              <w:r w:rsidDel="00936999">
                <w:delText>20</w:delText>
              </w:r>
              <w:r w:rsidRPr="003D723E" w:rsidDel="00936999">
                <w:delText xml:space="preserve"> carcases or </w:delText>
              </w:r>
              <w:r w:rsidDel="00936999">
                <w:delText xml:space="preserve">for </w:delText>
              </w:r>
              <w:r w:rsidRPr="003D723E" w:rsidDel="00936999">
                <w:delText>15 minutes</w:delText>
              </w:r>
              <w:r w:rsidDel="00936999">
                <w:delText>,</w:delText>
              </w:r>
              <w:r w:rsidRPr="003D723E" w:rsidDel="00936999">
                <w:delText xml:space="preserve"> whichever comes first.</w:delText>
              </w:r>
            </w:del>
          </w:p>
          <w:p w14:paraId="7AFE7E12" w14:textId="47EA886B" w:rsidR="00476CBD" w:rsidRDefault="00476CBD" w:rsidP="00476CB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5294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97661D3" w14:textId="6A77A791" w:rsidR="00096626" w:rsidRPr="003F449E" w:rsidRDefault="00096626" w:rsidP="0009662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23F3FB3" w:rsidR="00096626" w:rsidRDefault="00096626" w:rsidP="0089425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slaughtering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D622B6" w14:textId="2FDFEC23" w:rsidR="00096626" w:rsidRDefault="00096626" w:rsidP="00837AA1">
            <w:pPr>
              <w:pStyle w:val="SIBulletList1"/>
            </w:pPr>
            <w:r>
              <w:t>workplace and regulatory requirements for working with, and separating</w:t>
            </w:r>
            <w:r w:rsidR="001C382E">
              <w:t>,</w:t>
            </w:r>
            <w:r>
              <w:t xml:space="preserve"> offal</w:t>
            </w:r>
          </w:p>
          <w:p w14:paraId="4C7A7178" w14:textId="2EFA315D" w:rsidR="00AF3118" w:rsidRDefault="00AF3118" w:rsidP="00837AA1">
            <w:pPr>
              <w:pStyle w:val="SIBulletList1"/>
            </w:pPr>
            <w:r>
              <w:t>the various organs processed on the viscera table</w:t>
            </w:r>
            <w:r w:rsidR="003A2AB5">
              <w:t>, tray or barrow</w:t>
            </w:r>
          </w:p>
          <w:p w14:paraId="3ABDA503" w14:textId="0B803CA1" w:rsidR="00AF3118" w:rsidRDefault="00AF3118" w:rsidP="00AF3118">
            <w:pPr>
              <w:pStyle w:val="SIBulletList1"/>
            </w:pPr>
            <w:r>
              <w:t xml:space="preserve">importance of accurate separation of offal on the viscera </w:t>
            </w:r>
            <w:r w:rsidR="003A2AB5">
              <w:t>table, tray or barrow</w:t>
            </w:r>
          </w:p>
          <w:p w14:paraId="609C60F7" w14:textId="1AFCDFE6" w:rsidR="00AF3118" w:rsidRDefault="00AF3118" w:rsidP="00837AA1">
            <w:pPr>
              <w:pStyle w:val="SIBulletList1"/>
            </w:pPr>
            <w:r>
              <w:t>typical condemnation marks on offal</w:t>
            </w:r>
          </w:p>
          <w:p w14:paraId="2FFEF4BD" w14:textId="0B64601D" w:rsidR="00AF3118" w:rsidRDefault="00AF3118" w:rsidP="00AF3118">
            <w:pPr>
              <w:pStyle w:val="SIBulletList1"/>
            </w:pPr>
            <w:r>
              <w:t>defects</w:t>
            </w:r>
            <w:r w:rsidR="00FB09B1">
              <w:t xml:space="preserve"> and abnormalities </w:t>
            </w:r>
            <w:r>
              <w:t>found in offal</w:t>
            </w:r>
          </w:p>
          <w:p w14:paraId="13354C84" w14:textId="77777777" w:rsidR="00AF3118" w:rsidRDefault="00AF3118" w:rsidP="00AF3118">
            <w:pPr>
              <w:pStyle w:val="SIBulletList1"/>
            </w:pPr>
            <w:r>
              <w:t>impact of contamination of edible offal on further processing</w:t>
            </w:r>
          </w:p>
          <w:p w14:paraId="2CCDFD46" w14:textId="1FF17E56" w:rsidR="004D6F12" w:rsidRDefault="00AF3118" w:rsidP="00096626">
            <w:pPr>
              <w:pStyle w:val="SIBulletList1"/>
            </w:pPr>
            <w:r>
              <w:t xml:space="preserve">workplace health and safety, and hygiene and </w:t>
            </w:r>
            <w:r w:rsidR="00FA2573">
              <w:t>sanitation</w:t>
            </w:r>
            <w:r>
              <w:t xml:space="preserve"> requirements related </w:t>
            </w:r>
            <w:r w:rsidR="008356DC">
              <w:t xml:space="preserve">to </w:t>
            </w:r>
            <w:r>
              <w:t>working with offal</w:t>
            </w:r>
            <w:r w:rsidR="0009662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58DC14" w14:textId="77777777" w:rsidR="00AF3118" w:rsidRDefault="00AF3118" w:rsidP="00AF311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2FFE806" w14:textId="77777777" w:rsidR="00AF3118" w:rsidRPr="00095527" w:rsidRDefault="00AF3118" w:rsidP="00AF3118">
            <w:pPr>
              <w:pStyle w:val="SIBulletList1"/>
            </w:pPr>
            <w:r w:rsidRPr="00095527">
              <w:t>physical conditions:</w:t>
            </w:r>
          </w:p>
          <w:p w14:paraId="1E74F24B" w14:textId="5FABE1A6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 xml:space="preserve">skills must be demonstrated in a </w:t>
            </w:r>
            <w:r w:rsidR="000D3AC9">
              <w:rPr>
                <w:i/>
                <w:iCs/>
              </w:rPr>
              <w:t>meat processing</w:t>
            </w:r>
            <w:r w:rsidRPr="0084550F">
              <w:rPr>
                <w:i/>
                <w:iCs/>
              </w:rPr>
              <w:t xml:space="preserve"> </w:t>
            </w:r>
            <w:r w:rsidR="00DB7C9B" w:rsidRPr="0084550F">
              <w:rPr>
                <w:i/>
                <w:iCs/>
              </w:rPr>
              <w:t xml:space="preserve">premises </w:t>
            </w:r>
            <w:r w:rsidRPr="0084550F">
              <w:rPr>
                <w:i/>
                <w:iCs/>
              </w:rPr>
              <w:t xml:space="preserve">at </w:t>
            </w:r>
            <w:r w:rsidR="00DB7C9B" w:rsidRPr="0084550F">
              <w:rPr>
                <w:i/>
                <w:iCs/>
              </w:rPr>
              <w:t xml:space="preserve">workplace </w:t>
            </w:r>
            <w:r w:rsidRPr="0084550F">
              <w:rPr>
                <w:i/>
                <w:iCs/>
              </w:rPr>
              <w:t xml:space="preserve">production speed </w:t>
            </w:r>
          </w:p>
          <w:p w14:paraId="077FDEFF" w14:textId="77777777" w:rsidR="00AF3118" w:rsidRPr="00095527" w:rsidRDefault="00AF3118" w:rsidP="00AF3118">
            <w:pPr>
              <w:pStyle w:val="SIBulletList1"/>
            </w:pPr>
            <w:r w:rsidRPr="00095527">
              <w:t>resources, equipment and materials:</w:t>
            </w:r>
          </w:p>
          <w:p w14:paraId="4F9A9582" w14:textId="28B99D1E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personal protective equipment</w:t>
            </w:r>
          </w:p>
          <w:p w14:paraId="786670E4" w14:textId="068B1FE0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offal for separating</w:t>
            </w:r>
          </w:p>
          <w:p w14:paraId="0D05E4C6" w14:textId="77777777" w:rsidR="00AF3118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knife and sharpening equipment</w:t>
            </w:r>
          </w:p>
          <w:p w14:paraId="362642D7" w14:textId="77777777" w:rsidR="00AF3118" w:rsidRPr="00095527" w:rsidRDefault="00AF3118" w:rsidP="00AF3118">
            <w:pPr>
              <w:pStyle w:val="SIBulletList1"/>
            </w:pPr>
            <w:r w:rsidRPr="00095527">
              <w:t>specifications:</w:t>
            </w:r>
          </w:p>
          <w:p w14:paraId="662C55F4" w14:textId="73CD4051" w:rsidR="00A80620" w:rsidRPr="0084550F" w:rsidRDefault="00AF3118" w:rsidP="00AF3118">
            <w:pPr>
              <w:pStyle w:val="SIBulletList2"/>
              <w:rPr>
                <w:i/>
                <w:iCs/>
              </w:rPr>
            </w:pPr>
            <w:r w:rsidRPr="0084550F">
              <w:rPr>
                <w:i/>
                <w:iCs/>
              </w:rPr>
              <w:t>task-related documents</w:t>
            </w:r>
          </w:p>
          <w:p w14:paraId="7A0959FE" w14:textId="24295B03" w:rsidR="00A80620" w:rsidRDefault="00DB7C9B" w:rsidP="0089425B">
            <w:pPr>
              <w:pStyle w:val="SIBulletList1"/>
            </w:pPr>
            <w:r>
              <w:t>personnel</w:t>
            </w:r>
            <w:r w:rsidR="00A80620">
              <w:t>:</w:t>
            </w:r>
          </w:p>
          <w:p w14:paraId="74DF13CF" w14:textId="2B6BEF69" w:rsidR="00AF3118" w:rsidRPr="0084550F" w:rsidRDefault="003A2AB5" w:rsidP="00AF311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96626" w:rsidRPr="0084550F">
              <w:rPr>
                <w:i/>
                <w:iCs/>
              </w:rPr>
              <w:t>workplace</w:t>
            </w:r>
            <w:r w:rsidR="00A80620" w:rsidRPr="0084550F">
              <w:rPr>
                <w:i/>
                <w:iCs/>
              </w:rPr>
              <w:t xml:space="preserve"> supervisor</w:t>
            </w:r>
            <w:r w:rsidR="00096626" w:rsidRPr="0084550F">
              <w:rPr>
                <w:i/>
                <w:iCs/>
              </w:rPr>
              <w:t xml:space="preserve"> or mentor</w:t>
            </w:r>
            <w:r w:rsidR="00AF3118" w:rsidRPr="0084550F">
              <w:rPr>
                <w:i/>
                <w:iCs/>
              </w:rPr>
              <w:t>.</w:t>
            </w:r>
          </w:p>
          <w:p w14:paraId="2D07E702" w14:textId="77777777" w:rsidR="00AF3118" w:rsidRDefault="00AF3118" w:rsidP="00AF311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8002EC" w14:textId="77777777" w:rsidR="00CD3DE8" w:rsidRDefault="00AF311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C80BD4" w14:textId="77777777" w:rsidR="00096626" w:rsidRPr="002169F5" w:rsidRDefault="00096626" w:rsidP="0009662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7AAA12" w:rsidR="00096626" w:rsidRDefault="00096626" w:rsidP="00096626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B610E29" w:rsidR="00CD3DE8" w:rsidRDefault="005935D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74EAA" w14:textId="77777777" w:rsidR="00D24418" w:rsidRDefault="00D24418" w:rsidP="00A31F58">
      <w:pPr>
        <w:spacing w:after="0" w:line="240" w:lineRule="auto"/>
      </w:pPr>
      <w:r>
        <w:separator/>
      </w:r>
    </w:p>
  </w:endnote>
  <w:endnote w:type="continuationSeparator" w:id="0">
    <w:p w14:paraId="35EC6272" w14:textId="77777777" w:rsidR="00D24418" w:rsidRDefault="00D2441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661E0" w14:textId="77777777" w:rsidR="00D24418" w:rsidRDefault="00D24418" w:rsidP="00A31F58">
      <w:pPr>
        <w:spacing w:after="0" w:line="240" w:lineRule="auto"/>
      </w:pPr>
      <w:r>
        <w:separator/>
      </w:r>
    </w:p>
  </w:footnote>
  <w:footnote w:type="continuationSeparator" w:id="0">
    <w:p w14:paraId="3EF03388" w14:textId="77777777" w:rsidR="00D24418" w:rsidRDefault="00D2441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BE8AF2C" w:rsidR="002036DD" w:rsidRDefault="003A4B09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0459C">
      <w:rPr>
        <w:rFonts w:eastAsia="Times New Roman" w:cstheme="minorHAnsi"/>
        <w:color w:val="213430"/>
        <w:lang w:eastAsia="en-AU"/>
      </w:rPr>
      <w:t>AMP</w:t>
    </w:r>
    <w:r w:rsidR="00610382">
      <w:rPr>
        <w:rFonts w:eastAsia="Times New Roman" w:cstheme="minorHAnsi"/>
        <w:color w:val="213430"/>
        <w:lang w:eastAsia="en-AU"/>
      </w:rPr>
      <w:t>OFF</w:t>
    </w:r>
    <w:r w:rsidR="00E0459C">
      <w:rPr>
        <w:rFonts w:eastAsia="Times New Roman" w:cstheme="minorHAnsi"/>
        <w:color w:val="213430"/>
        <w:lang w:eastAsia="en-AU"/>
      </w:rPr>
      <w:t>2</w:t>
    </w:r>
    <w:r w:rsidR="00610382">
      <w:rPr>
        <w:rFonts w:eastAsia="Times New Roman" w:cstheme="minorHAnsi"/>
        <w:color w:val="213430"/>
        <w:lang w:eastAsia="en-AU"/>
      </w:rPr>
      <w:t>01</w:t>
    </w:r>
    <w:r w:rsidR="00760340" w:rsidRPr="00760340">
      <w:t xml:space="preserve"> Separate offal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  <w15:person w15:author="Elvie Arugay">
    <w15:presenceInfo w15:providerId="AD" w15:userId="S::Elvie@skillsinsight.com.au::c99b0edf-388c-43e9-81ea-43770c1c0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2940"/>
    <w:rsid w:val="00052C95"/>
    <w:rsid w:val="00060627"/>
    <w:rsid w:val="0006755A"/>
    <w:rsid w:val="00096626"/>
    <w:rsid w:val="000A3C05"/>
    <w:rsid w:val="000C2D63"/>
    <w:rsid w:val="000C695D"/>
    <w:rsid w:val="000D2541"/>
    <w:rsid w:val="000D3AC9"/>
    <w:rsid w:val="000D7106"/>
    <w:rsid w:val="00107308"/>
    <w:rsid w:val="001229A8"/>
    <w:rsid w:val="00122C22"/>
    <w:rsid w:val="00126186"/>
    <w:rsid w:val="00130380"/>
    <w:rsid w:val="00145CA6"/>
    <w:rsid w:val="00154C6E"/>
    <w:rsid w:val="00157C5F"/>
    <w:rsid w:val="00160514"/>
    <w:rsid w:val="00165A1B"/>
    <w:rsid w:val="00181EB8"/>
    <w:rsid w:val="0018209D"/>
    <w:rsid w:val="0018245B"/>
    <w:rsid w:val="00191B2B"/>
    <w:rsid w:val="001B320C"/>
    <w:rsid w:val="001C382E"/>
    <w:rsid w:val="001D04FC"/>
    <w:rsid w:val="001F15A4"/>
    <w:rsid w:val="002036DD"/>
    <w:rsid w:val="002269B6"/>
    <w:rsid w:val="002341F4"/>
    <w:rsid w:val="00241F8D"/>
    <w:rsid w:val="00243D66"/>
    <w:rsid w:val="00245AF9"/>
    <w:rsid w:val="00252B64"/>
    <w:rsid w:val="002536CE"/>
    <w:rsid w:val="00275B06"/>
    <w:rsid w:val="002941AB"/>
    <w:rsid w:val="002A4AF9"/>
    <w:rsid w:val="002B2B32"/>
    <w:rsid w:val="002B6FFD"/>
    <w:rsid w:val="002B779C"/>
    <w:rsid w:val="002C51A2"/>
    <w:rsid w:val="002D45DD"/>
    <w:rsid w:val="002D785C"/>
    <w:rsid w:val="002E63AD"/>
    <w:rsid w:val="00303F8C"/>
    <w:rsid w:val="0031332A"/>
    <w:rsid w:val="00320155"/>
    <w:rsid w:val="003460BC"/>
    <w:rsid w:val="00354BED"/>
    <w:rsid w:val="003556ED"/>
    <w:rsid w:val="00357C5E"/>
    <w:rsid w:val="003621B8"/>
    <w:rsid w:val="00370A20"/>
    <w:rsid w:val="00377855"/>
    <w:rsid w:val="003A2AB5"/>
    <w:rsid w:val="003A3607"/>
    <w:rsid w:val="003A4B09"/>
    <w:rsid w:val="003A599B"/>
    <w:rsid w:val="003A69B0"/>
    <w:rsid w:val="003C2946"/>
    <w:rsid w:val="003C3843"/>
    <w:rsid w:val="003E7009"/>
    <w:rsid w:val="003F426B"/>
    <w:rsid w:val="003F5A68"/>
    <w:rsid w:val="004011B0"/>
    <w:rsid w:val="00422906"/>
    <w:rsid w:val="00427903"/>
    <w:rsid w:val="00436CCB"/>
    <w:rsid w:val="00437984"/>
    <w:rsid w:val="00440747"/>
    <w:rsid w:val="00442C66"/>
    <w:rsid w:val="0044538D"/>
    <w:rsid w:val="00445DEE"/>
    <w:rsid w:val="004523C2"/>
    <w:rsid w:val="00456AA0"/>
    <w:rsid w:val="00460E5D"/>
    <w:rsid w:val="00473049"/>
    <w:rsid w:val="00476CBD"/>
    <w:rsid w:val="00477395"/>
    <w:rsid w:val="004906D9"/>
    <w:rsid w:val="0049207E"/>
    <w:rsid w:val="004926D5"/>
    <w:rsid w:val="004961F9"/>
    <w:rsid w:val="004A0215"/>
    <w:rsid w:val="004A05F4"/>
    <w:rsid w:val="004C6933"/>
    <w:rsid w:val="004C71D8"/>
    <w:rsid w:val="004D6F12"/>
    <w:rsid w:val="004D7A23"/>
    <w:rsid w:val="004E4682"/>
    <w:rsid w:val="004F1592"/>
    <w:rsid w:val="004F166C"/>
    <w:rsid w:val="00517713"/>
    <w:rsid w:val="0053164A"/>
    <w:rsid w:val="005366D2"/>
    <w:rsid w:val="00544CDD"/>
    <w:rsid w:val="00547205"/>
    <w:rsid w:val="00551887"/>
    <w:rsid w:val="00556C4D"/>
    <w:rsid w:val="0056529B"/>
    <w:rsid w:val="00565971"/>
    <w:rsid w:val="00574B57"/>
    <w:rsid w:val="00584F93"/>
    <w:rsid w:val="005935D2"/>
    <w:rsid w:val="00597A8B"/>
    <w:rsid w:val="005B6379"/>
    <w:rsid w:val="005D22F1"/>
    <w:rsid w:val="005E7C5F"/>
    <w:rsid w:val="00600188"/>
    <w:rsid w:val="0060395D"/>
    <w:rsid w:val="00610382"/>
    <w:rsid w:val="006163E3"/>
    <w:rsid w:val="00617041"/>
    <w:rsid w:val="00640979"/>
    <w:rsid w:val="00643F13"/>
    <w:rsid w:val="006474E2"/>
    <w:rsid w:val="00654022"/>
    <w:rsid w:val="00663B83"/>
    <w:rsid w:val="006722B5"/>
    <w:rsid w:val="00675CE1"/>
    <w:rsid w:val="006A4CBD"/>
    <w:rsid w:val="006C097E"/>
    <w:rsid w:val="006D336B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12D8"/>
    <w:rsid w:val="00752951"/>
    <w:rsid w:val="00760340"/>
    <w:rsid w:val="00790F47"/>
    <w:rsid w:val="007976AE"/>
    <w:rsid w:val="007A1B22"/>
    <w:rsid w:val="007A5DD5"/>
    <w:rsid w:val="007A6239"/>
    <w:rsid w:val="007A6A1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2AEB"/>
    <w:rsid w:val="00812848"/>
    <w:rsid w:val="00831440"/>
    <w:rsid w:val="00833178"/>
    <w:rsid w:val="00834C3B"/>
    <w:rsid w:val="008356DC"/>
    <w:rsid w:val="00837AA1"/>
    <w:rsid w:val="0084550F"/>
    <w:rsid w:val="00861368"/>
    <w:rsid w:val="00874912"/>
    <w:rsid w:val="00881257"/>
    <w:rsid w:val="0088683C"/>
    <w:rsid w:val="0089425B"/>
    <w:rsid w:val="008A0DAE"/>
    <w:rsid w:val="008A78BD"/>
    <w:rsid w:val="008E60BD"/>
    <w:rsid w:val="008F022F"/>
    <w:rsid w:val="008F3C3A"/>
    <w:rsid w:val="009040DB"/>
    <w:rsid w:val="00914B8F"/>
    <w:rsid w:val="0091674B"/>
    <w:rsid w:val="00926A51"/>
    <w:rsid w:val="00936924"/>
    <w:rsid w:val="00936999"/>
    <w:rsid w:val="0094240E"/>
    <w:rsid w:val="00951B10"/>
    <w:rsid w:val="00962AB8"/>
    <w:rsid w:val="0096322E"/>
    <w:rsid w:val="00980521"/>
    <w:rsid w:val="009A7037"/>
    <w:rsid w:val="009B2D0A"/>
    <w:rsid w:val="009B3841"/>
    <w:rsid w:val="009B3F2C"/>
    <w:rsid w:val="009C0027"/>
    <w:rsid w:val="009D1908"/>
    <w:rsid w:val="00A14AB0"/>
    <w:rsid w:val="00A173C7"/>
    <w:rsid w:val="00A2515C"/>
    <w:rsid w:val="00A31F58"/>
    <w:rsid w:val="00A568B9"/>
    <w:rsid w:val="00A6352D"/>
    <w:rsid w:val="00A711F2"/>
    <w:rsid w:val="00A74884"/>
    <w:rsid w:val="00A80620"/>
    <w:rsid w:val="00A84830"/>
    <w:rsid w:val="00A86428"/>
    <w:rsid w:val="00A92253"/>
    <w:rsid w:val="00A965FD"/>
    <w:rsid w:val="00A975FB"/>
    <w:rsid w:val="00AC3944"/>
    <w:rsid w:val="00AC5D45"/>
    <w:rsid w:val="00AD3EFF"/>
    <w:rsid w:val="00AD3FBC"/>
    <w:rsid w:val="00AD7965"/>
    <w:rsid w:val="00AE4A97"/>
    <w:rsid w:val="00AF1960"/>
    <w:rsid w:val="00AF3118"/>
    <w:rsid w:val="00AF6FF0"/>
    <w:rsid w:val="00B12287"/>
    <w:rsid w:val="00B35146"/>
    <w:rsid w:val="00B37C0A"/>
    <w:rsid w:val="00B412EC"/>
    <w:rsid w:val="00B5565F"/>
    <w:rsid w:val="00B55FD2"/>
    <w:rsid w:val="00B6084E"/>
    <w:rsid w:val="00B654CA"/>
    <w:rsid w:val="00B6649F"/>
    <w:rsid w:val="00B7072A"/>
    <w:rsid w:val="00B73B6B"/>
    <w:rsid w:val="00B76695"/>
    <w:rsid w:val="00B85654"/>
    <w:rsid w:val="00B93720"/>
    <w:rsid w:val="00B9729C"/>
    <w:rsid w:val="00BA7A86"/>
    <w:rsid w:val="00BB466C"/>
    <w:rsid w:val="00BB6E0C"/>
    <w:rsid w:val="00BD0430"/>
    <w:rsid w:val="00BD321C"/>
    <w:rsid w:val="00BD57A8"/>
    <w:rsid w:val="00BE46B2"/>
    <w:rsid w:val="00BE6877"/>
    <w:rsid w:val="00C07989"/>
    <w:rsid w:val="00C12347"/>
    <w:rsid w:val="00C27EDA"/>
    <w:rsid w:val="00C35270"/>
    <w:rsid w:val="00C43F3C"/>
    <w:rsid w:val="00C465B3"/>
    <w:rsid w:val="00C57900"/>
    <w:rsid w:val="00C63F9B"/>
    <w:rsid w:val="00C65106"/>
    <w:rsid w:val="00C960E6"/>
    <w:rsid w:val="00CA758B"/>
    <w:rsid w:val="00CB1177"/>
    <w:rsid w:val="00CB334A"/>
    <w:rsid w:val="00CB37E5"/>
    <w:rsid w:val="00CC037A"/>
    <w:rsid w:val="00CD2975"/>
    <w:rsid w:val="00CD3DE8"/>
    <w:rsid w:val="00CE6439"/>
    <w:rsid w:val="00CF29BC"/>
    <w:rsid w:val="00D24418"/>
    <w:rsid w:val="00D43A13"/>
    <w:rsid w:val="00D65E4C"/>
    <w:rsid w:val="00D80A49"/>
    <w:rsid w:val="00D841E3"/>
    <w:rsid w:val="00D91902"/>
    <w:rsid w:val="00D9385D"/>
    <w:rsid w:val="00DA13E4"/>
    <w:rsid w:val="00DA35AA"/>
    <w:rsid w:val="00DA7299"/>
    <w:rsid w:val="00DB1384"/>
    <w:rsid w:val="00DB7C9B"/>
    <w:rsid w:val="00DD13D3"/>
    <w:rsid w:val="00DD620C"/>
    <w:rsid w:val="00E0459C"/>
    <w:rsid w:val="00E04DEC"/>
    <w:rsid w:val="00E12424"/>
    <w:rsid w:val="00E138E9"/>
    <w:rsid w:val="00E36656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B429F"/>
    <w:rsid w:val="00EB7BD5"/>
    <w:rsid w:val="00ED1034"/>
    <w:rsid w:val="00ED3CB9"/>
    <w:rsid w:val="00EE2A39"/>
    <w:rsid w:val="00EE539E"/>
    <w:rsid w:val="00EF38D5"/>
    <w:rsid w:val="00F12320"/>
    <w:rsid w:val="00F1749F"/>
    <w:rsid w:val="00F20DED"/>
    <w:rsid w:val="00F35219"/>
    <w:rsid w:val="00F3546E"/>
    <w:rsid w:val="00F35F4F"/>
    <w:rsid w:val="00F4120A"/>
    <w:rsid w:val="00F4670D"/>
    <w:rsid w:val="00F647A0"/>
    <w:rsid w:val="00F71ABC"/>
    <w:rsid w:val="00F900CF"/>
    <w:rsid w:val="00F95655"/>
    <w:rsid w:val="00FA2573"/>
    <w:rsid w:val="00FB09B1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0459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09662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9662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F57750-085F-42B2-B3F2-0049CA93AF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7B837EBF-D44C-413D-82EC-97BA0C44A0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4A2C0-439E-4E81-B1F9-BE52F0AD0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1003</Words>
  <Characters>7976</Characters>
  <Application>Microsoft Office Word</Application>
  <DocSecurity>0</DocSecurity>
  <Lines>265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2024-09-26T01:22:00Z</dcterms:created>
  <dcterms:modified xsi:type="dcterms:W3CDTF">2025-11-12T23:31:00Z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cfbd03aa-f717-47ef-8423-5a4b7f06c0d8</vt:lpwstr>
  </property>
</Properties>
</file>